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93A" w:rsidRPr="00F31197" w:rsidRDefault="008C493A" w:rsidP="00F31197">
      <w:pPr>
        <w:pStyle w:val="Heading2"/>
        <w:jc w:val="center"/>
        <w:rPr>
          <w:rFonts w:asciiTheme="minorHAnsi" w:hAnsiTheme="minorHAnsi"/>
        </w:rPr>
      </w:pPr>
      <w:r w:rsidRPr="00F31197">
        <w:rPr>
          <w:rFonts w:asciiTheme="minorHAnsi" w:hAnsiTheme="minorHAnsi"/>
          <w:color w:val="auto"/>
        </w:rPr>
        <w:t>Meeting Notes</w:t>
      </w:r>
    </w:p>
    <w:p w:rsidR="0087055C" w:rsidRPr="008C493A" w:rsidRDefault="0087055C" w:rsidP="0087055C">
      <w:pPr>
        <w:spacing w:after="0" w:line="240" w:lineRule="auto"/>
        <w:jc w:val="center"/>
        <w:rPr>
          <w:b/>
          <w:sz w:val="26"/>
          <w:szCs w:val="26"/>
          <w:u w:val="single"/>
        </w:rPr>
      </w:pPr>
      <w:r w:rsidRPr="008C493A">
        <w:rPr>
          <w:b/>
          <w:sz w:val="26"/>
          <w:szCs w:val="26"/>
        </w:rPr>
        <w:t>Improving Student Learning at Scale Team Meeting</w:t>
      </w:r>
    </w:p>
    <w:p w:rsidR="0087055C" w:rsidRPr="00A4278C" w:rsidRDefault="00D44D28" w:rsidP="0087055C">
      <w:pPr>
        <w:spacing w:after="0" w:line="240" w:lineRule="auto"/>
        <w:jc w:val="center"/>
        <w:rPr>
          <w:sz w:val="24"/>
          <w:szCs w:val="24"/>
        </w:rPr>
      </w:pPr>
      <w:r>
        <w:rPr>
          <w:sz w:val="24"/>
          <w:szCs w:val="24"/>
        </w:rPr>
        <w:t>June 4</w:t>
      </w:r>
      <w:r w:rsidRPr="00D44D28">
        <w:rPr>
          <w:sz w:val="24"/>
          <w:szCs w:val="24"/>
          <w:vertAlign w:val="superscript"/>
        </w:rPr>
        <w:t>th</w:t>
      </w:r>
      <w:r w:rsidR="004A73F1">
        <w:rPr>
          <w:sz w:val="24"/>
          <w:szCs w:val="24"/>
        </w:rPr>
        <w:t xml:space="preserve">, 1pm-4pm </w:t>
      </w:r>
    </w:p>
    <w:p w:rsidR="0087055C" w:rsidRPr="00A4278C" w:rsidRDefault="004A73F1" w:rsidP="0087055C">
      <w:pPr>
        <w:spacing w:after="0" w:line="240" w:lineRule="auto"/>
        <w:jc w:val="center"/>
        <w:rPr>
          <w:sz w:val="24"/>
          <w:szCs w:val="24"/>
        </w:rPr>
      </w:pPr>
      <w:r>
        <w:rPr>
          <w:sz w:val="24"/>
          <w:szCs w:val="24"/>
        </w:rPr>
        <w:t>ESD 113</w:t>
      </w:r>
      <w:r w:rsidR="00617C5F">
        <w:rPr>
          <w:sz w:val="24"/>
          <w:szCs w:val="24"/>
        </w:rPr>
        <w:t>, Olympia</w:t>
      </w:r>
    </w:p>
    <w:p w:rsidR="0087055C" w:rsidRPr="00A4278C" w:rsidRDefault="0087055C" w:rsidP="0087055C">
      <w:pPr>
        <w:spacing w:after="0" w:line="240" w:lineRule="auto"/>
        <w:jc w:val="center"/>
        <w:rPr>
          <w:sz w:val="24"/>
          <w:szCs w:val="24"/>
        </w:rPr>
      </w:pPr>
    </w:p>
    <w:p w:rsidR="0087055C" w:rsidRPr="00A457EF" w:rsidRDefault="0087055C" w:rsidP="0087055C">
      <w:pPr>
        <w:spacing w:after="0" w:line="240" w:lineRule="auto"/>
        <w:rPr>
          <w:b/>
        </w:rPr>
      </w:pPr>
      <w:r w:rsidRPr="00A457EF">
        <w:rPr>
          <w:b/>
          <w:u w:val="single"/>
        </w:rPr>
        <w:t>Attendees</w:t>
      </w:r>
      <w:r w:rsidRPr="00A457EF">
        <w:rPr>
          <w:b/>
        </w:rPr>
        <w:t xml:space="preserve"> (listed alphabetically</w:t>
      </w:r>
      <w:r w:rsidR="008E4863">
        <w:rPr>
          <w:b/>
        </w:rPr>
        <w:t xml:space="preserve"> by first name</w:t>
      </w:r>
      <w:r w:rsidRPr="00A457EF">
        <w:rPr>
          <w:b/>
        </w:rPr>
        <w:t>):</w:t>
      </w:r>
    </w:p>
    <w:p w:rsidR="006713BA" w:rsidRDefault="008F72EA" w:rsidP="006713BA">
      <w:pPr>
        <w:spacing w:after="0" w:line="240" w:lineRule="auto"/>
      </w:pPr>
      <w:r>
        <w:t>Bill More (S</w:t>
      </w:r>
      <w:r w:rsidR="00A41BA0">
        <w:t>tate Board for Community and Technical Colleges</w:t>
      </w:r>
      <w:r>
        <w:t xml:space="preserve">), </w:t>
      </w:r>
      <w:r w:rsidR="006713BA">
        <w:t xml:space="preserve"> </w:t>
      </w:r>
      <w:r>
        <w:t xml:space="preserve">Rep. </w:t>
      </w:r>
      <w:r w:rsidRPr="00A457EF">
        <w:t>Chris Reykdal (Legislature),</w:t>
      </w:r>
      <w:r>
        <w:t xml:space="preserve"> Chris Barron (Partnership for Learning), David Brenna (</w:t>
      </w:r>
      <w:r w:rsidR="00A41BA0">
        <w:t>Professional Educator Standard’s Board</w:t>
      </w:r>
      <w:r>
        <w:t>)</w:t>
      </w:r>
      <w:r w:rsidR="006713BA">
        <w:t>,</w:t>
      </w:r>
      <w:r w:rsidR="006713BA" w:rsidRPr="006713BA">
        <w:t xml:space="preserve"> </w:t>
      </w:r>
      <w:r w:rsidR="003A6949">
        <w:t>Robin Munson</w:t>
      </w:r>
      <w:r>
        <w:t xml:space="preserve"> (</w:t>
      </w:r>
      <w:r w:rsidR="00A41BA0" w:rsidRPr="00A457EF">
        <w:t>Office of Superintendent of Public Instruction</w:t>
      </w:r>
      <w:r>
        <w:t xml:space="preserve">), </w:t>
      </w:r>
      <w:r w:rsidR="006713BA" w:rsidRPr="00A457EF">
        <w:t>Marcie Maxwell (Governor</w:t>
      </w:r>
      <w:r>
        <w:t>’s Office</w:t>
      </w:r>
      <w:r w:rsidR="006713BA">
        <w:t xml:space="preserve">), </w:t>
      </w:r>
      <w:r w:rsidR="00B85754">
        <w:t xml:space="preserve">Sarah Silverman (National Governor’s Association), </w:t>
      </w:r>
      <w:r>
        <w:t>Scott Seaman (</w:t>
      </w:r>
      <w:r w:rsidR="00A41BA0">
        <w:t>Association of Washington School Principals</w:t>
      </w:r>
      <w:r>
        <w:t>), Tom Fitzsimmons (</w:t>
      </w:r>
      <w:r w:rsidR="00A41BA0" w:rsidRPr="00A457EF">
        <w:t>Independent Colleges of Washington</w:t>
      </w:r>
      <w:r>
        <w:t>)</w:t>
      </w:r>
    </w:p>
    <w:p w:rsidR="009A64DB" w:rsidRDefault="009A64DB" w:rsidP="0087055C">
      <w:pPr>
        <w:spacing w:after="0" w:line="240" w:lineRule="auto"/>
      </w:pPr>
    </w:p>
    <w:p w:rsidR="008F72EA" w:rsidRDefault="008F72EA" w:rsidP="0087055C">
      <w:pPr>
        <w:spacing w:after="0" w:line="240" w:lineRule="auto"/>
      </w:pPr>
      <w:r>
        <w:t>WSAC Staff- Anne Messerly, Noreen Light</w:t>
      </w:r>
      <w:r w:rsidR="00D66392">
        <w:t>,</w:t>
      </w:r>
      <w:r w:rsidR="00D66392" w:rsidRPr="00D66392">
        <w:t xml:space="preserve"> </w:t>
      </w:r>
      <w:r w:rsidR="00D66392">
        <w:t>Randy Spaulding</w:t>
      </w:r>
    </w:p>
    <w:p w:rsidR="0087055C" w:rsidRPr="00A457EF" w:rsidRDefault="0087055C" w:rsidP="0087055C">
      <w:pPr>
        <w:spacing w:after="0" w:line="240" w:lineRule="auto"/>
        <w:contextualSpacing/>
        <w:rPr>
          <w:b/>
          <w:i/>
        </w:rPr>
      </w:pPr>
    </w:p>
    <w:p w:rsidR="0087055C" w:rsidRPr="005D0FBF" w:rsidRDefault="0087055C" w:rsidP="0087055C">
      <w:pPr>
        <w:spacing w:after="0" w:line="240" w:lineRule="auto"/>
        <w:contextualSpacing/>
        <w:rPr>
          <w:b/>
          <w:u w:val="single"/>
        </w:rPr>
      </w:pPr>
      <w:r w:rsidRPr="00A457EF">
        <w:rPr>
          <w:b/>
          <w:u w:val="single"/>
        </w:rPr>
        <w:t>Overview</w:t>
      </w:r>
    </w:p>
    <w:p w:rsidR="005D0FBF" w:rsidRPr="005D0FBF" w:rsidRDefault="005D0FBF" w:rsidP="00592555">
      <w:pPr>
        <w:pStyle w:val="ListParagraph"/>
        <w:numPr>
          <w:ilvl w:val="0"/>
          <w:numId w:val="1"/>
        </w:numPr>
        <w:spacing w:after="0" w:line="240" w:lineRule="auto"/>
        <w:rPr>
          <w:rFonts w:cs="Arial"/>
          <w:noProof/>
          <w:color w:val="000000"/>
        </w:rPr>
      </w:pPr>
      <w:r w:rsidRPr="005D0FBF">
        <w:rPr>
          <w:rFonts w:cs="Arial"/>
          <w:noProof/>
          <w:color w:val="000000"/>
        </w:rPr>
        <w:t>Welcome and Introductions</w:t>
      </w:r>
    </w:p>
    <w:p w:rsidR="005D0FBF" w:rsidRPr="005D0FBF" w:rsidRDefault="000C11D2" w:rsidP="00592555">
      <w:pPr>
        <w:pStyle w:val="ListParagraph"/>
        <w:numPr>
          <w:ilvl w:val="0"/>
          <w:numId w:val="1"/>
        </w:numPr>
        <w:spacing w:after="0" w:line="240" w:lineRule="auto"/>
        <w:rPr>
          <w:rFonts w:cs="Arial"/>
          <w:noProof/>
          <w:color w:val="000000"/>
        </w:rPr>
      </w:pPr>
      <w:r>
        <w:rPr>
          <w:rFonts w:cs="Arial"/>
          <w:noProof/>
          <w:color w:val="000000"/>
        </w:rPr>
        <w:t xml:space="preserve">Smarter Balanced Assessment </w:t>
      </w:r>
      <w:r w:rsidR="003A6949">
        <w:rPr>
          <w:rFonts w:cs="Arial"/>
          <w:noProof/>
          <w:color w:val="000000"/>
        </w:rPr>
        <w:t xml:space="preserve">Feedback </w:t>
      </w:r>
    </w:p>
    <w:p w:rsidR="003A6949" w:rsidRDefault="003A6949" w:rsidP="00592555">
      <w:pPr>
        <w:pStyle w:val="ListParagraph"/>
        <w:numPr>
          <w:ilvl w:val="0"/>
          <w:numId w:val="1"/>
        </w:numPr>
        <w:spacing w:after="0" w:line="240" w:lineRule="auto"/>
        <w:rPr>
          <w:rFonts w:cs="Arial"/>
          <w:noProof/>
          <w:color w:val="000000"/>
        </w:rPr>
      </w:pPr>
      <w:r>
        <w:rPr>
          <w:rFonts w:cs="Arial"/>
          <w:noProof/>
          <w:color w:val="000000"/>
        </w:rPr>
        <w:t>Next Steps and Plan for 2015</w:t>
      </w:r>
      <w:r w:rsidR="005D0FBF" w:rsidRPr="005D0FBF">
        <w:rPr>
          <w:rFonts w:cs="Arial"/>
          <w:noProof/>
          <w:color w:val="000000"/>
        </w:rPr>
        <w:tab/>
      </w:r>
    </w:p>
    <w:p w:rsidR="003A6949" w:rsidRDefault="003A6949" w:rsidP="003A6949">
      <w:pPr>
        <w:pStyle w:val="ListParagraph"/>
        <w:numPr>
          <w:ilvl w:val="1"/>
          <w:numId w:val="1"/>
        </w:numPr>
        <w:spacing w:after="0" w:line="240" w:lineRule="auto"/>
        <w:rPr>
          <w:rFonts w:cs="Arial"/>
          <w:noProof/>
          <w:color w:val="000000"/>
        </w:rPr>
      </w:pPr>
      <w:r>
        <w:rPr>
          <w:rFonts w:cs="Arial"/>
          <w:noProof/>
          <w:color w:val="000000"/>
        </w:rPr>
        <w:t>Review ISLS Final Report Discussion Questions</w:t>
      </w:r>
    </w:p>
    <w:p w:rsidR="003A6949" w:rsidRDefault="003A6949" w:rsidP="003A6949">
      <w:pPr>
        <w:pStyle w:val="ListParagraph"/>
        <w:numPr>
          <w:ilvl w:val="1"/>
          <w:numId w:val="1"/>
        </w:numPr>
        <w:spacing w:after="0" w:line="240" w:lineRule="auto"/>
        <w:rPr>
          <w:rFonts w:cs="Arial"/>
          <w:noProof/>
          <w:color w:val="000000"/>
        </w:rPr>
      </w:pPr>
      <w:r>
        <w:rPr>
          <w:rFonts w:cs="Arial"/>
          <w:noProof/>
          <w:color w:val="000000"/>
        </w:rPr>
        <w:t>Decide if ISLS should continue its work</w:t>
      </w:r>
    </w:p>
    <w:p w:rsidR="005D0FBF" w:rsidRPr="005D0FBF" w:rsidRDefault="003A6949" w:rsidP="003A6949">
      <w:pPr>
        <w:pStyle w:val="ListParagraph"/>
        <w:numPr>
          <w:ilvl w:val="1"/>
          <w:numId w:val="1"/>
        </w:numPr>
        <w:spacing w:after="0" w:line="240" w:lineRule="auto"/>
        <w:rPr>
          <w:rFonts w:cs="Arial"/>
          <w:noProof/>
          <w:color w:val="000000"/>
        </w:rPr>
      </w:pPr>
      <w:r>
        <w:rPr>
          <w:rFonts w:cs="Arial"/>
          <w:noProof/>
          <w:color w:val="000000"/>
        </w:rPr>
        <w:t xml:space="preserve">Determine next area of focus </w:t>
      </w:r>
      <w:r w:rsidR="005D0FBF" w:rsidRPr="005D0FBF">
        <w:rPr>
          <w:rFonts w:cs="Arial"/>
          <w:noProof/>
          <w:color w:val="000000"/>
        </w:rPr>
        <w:t xml:space="preserve"> </w:t>
      </w:r>
    </w:p>
    <w:p w:rsidR="00350CAB" w:rsidRDefault="005D0FBF" w:rsidP="00A41BA0">
      <w:pPr>
        <w:pStyle w:val="ListParagraph"/>
        <w:numPr>
          <w:ilvl w:val="0"/>
          <w:numId w:val="1"/>
        </w:numPr>
        <w:spacing w:after="0" w:line="240" w:lineRule="auto"/>
        <w:rPr>
          <w:rFonts w:cs="Arial"/>
          <w:noProof/>
          <w:color w:val="000000"/>
        </w:rPr>
      </w:pPr>
      <w:r w:rsidRPr="005D0FBF">
        <w:rPr>
          <w:rFonts w:cs="Arial"/>
          <w:noProof/>
          <w:color w:val="000000"/>
        </w:rPr>
        <w:t>Wrap-up</w:t>
      </w:r>
    </w:p>
    <w:p w:rsidR="00A41BA0" w:rsidRPr="00A41BA0" w:rsidRDefault="00A41BA0" w:rsidP="00A41BA0">
      <w:pPr>
        <w:pStyle w:val="ListParagraph"/>
        <w:spacing w:after="0" w:line="240" w:lineRule="auto"/>
        <w:rPr>
          <w:rFonts w:cs="Arial"/>
          <w:noProof/>
          <w:color w:val="000000"/>
        </w:rPr>
      </w:pPr>
    </w:p>
    <w:p w:rsidR="00350CAB" w:rsidRPr="00B7002E" w:rsidRDefault="00350CAB" w:rsidP="00C50CDD">
      <w:pPr>
        <w:rPr>
          <w:i/>
        </w:rPr>
      </w:pPr>
      <w:r w:rsidRPr="00B7002E">
        <w:rPr>
          <w:i/>
        </w:rPr>
        <w:t>All meeting materials for this meeting are</w:t>
      </w:r>
      <w:bookmarkStart w:id="0" w:name="_GoBack"/>
      <w:bookmarkEnd w:id="0"/>
      <w:r w:rsidRPr="00B7002E">
        <w:rPr>
          <w:i/>
        </w:rPr>
        <w:t xml:space="preserve"> available on our </w:t>
      </w:r>
      <w:hyperlink r:id="rId6" w:history="1">
        <w:r w:rsidRPr="00B7002E">
          <w:rPr>
            <w:rStyle w:val="Hyperlink"/>
            <w:i/>
          </w:rPr>
          <w:t>Wiki</w:t>
        </w:r>
      </w:hyperlink>
      <w:r w:rsidRPr="00B7002E">
        <w:rPr>
          <w:i/>
        </w:rPr>
        <w:t xml:space="preserve">. </w:t>
      </w:r>
    </w:p>
    <w:p w:rsidR="0046706F" w:rsidRDefault="00DE6C2B" w:rsidP="00D02CAF">
      <w:pPr>
        <w:rPr>
          <w:b/>
          <w:u w:val="single"/>
        </w:rPr>
      </w:pPr>
      <w:r>
        <w:rPr>
          <w:b/>
          <w:u w:val="single"/>
        </w:rPr>
        <w:t>Welcome and Introductions</w:t>
      </w:r>
    </w:p>
    <w:p w:rsidR="00583D17" w:rsidRPr="0046706F" w:rsidRDefault="002F2756" w:rsidP="00D02CAF">
      <w:pPr>
        <w:rPr>
          <w:b/>
          <w:u w:val="single"/>
        </w:rPr>
      </w:pPr>
      <w:r>
        <w:t xml:space="preserve">WSAC reviewed the agenda and introduced a special guest at our meeting, </w:t>
      </w:r>
      <w:r w:rsidR="00B85754">
        <w:t>Sarah Silverman from the National Governor’s Association</w:t>
      </w:r>
      <w:r w:rsidR="00BB203D">
        <w:t xml:space="preserve"> (NGA)</w:t>
      </w:r>
      <w:r w:rsidR="00B85754">
        <w:t xml:space="preserve">. </w:t>
      </w:r>
      <w:r w:rsidR="00BB203D">
        <w:t xml:space="preserve">The meeting goals were to decide if the group would like to continue through 2015 and provide input </w:t>
      </w:r>
      <w:r w:rsidR="00407F4A">
        <w:t>on</w:t>
      </w:r>
      <w:r w:rsidR="00BB203D">
        <w:t xml:space="preserve"> questions for Washington’s final report to the NGA. </w:t>
      </w:r>
    </w:p>
    <w:p w:rsidR="005D0FBF" w:rsidRPr="002F2756" w:rsidRDefault="00BB203D" w:rsidP="00D02CAF">
      <w:pPr>
        <w:rPr>
          <w:b/>
          <w:u w:val="single"/>
        </w:rPr>
      </w:pPr>
      <w:r>
        <w:rPr>
          <w:b/>
          <w:u w:val="single"/>
        </w:rPr>
        <w:t>Smarter Balanced Assessment Feedback</w:t>
      </w:r>
    </w:p>
    <w:p w:rsidR="00BB203D" w:rsidRPr="00BB203D" w:rsidRDefault="00BB203D" w:rsidP="00BB203D">
      <w:pPr>
        <w:pStyle w:val="ListParagraph"/>
        <w:numPr>
          <w:ilvl w:val="0"/>
          <w:numId w:val="14"/>
        </w:numPr>
        <w:rPr>
          <w:i/>
        </w:rPr>
      </w:pPr>
      <w:r>
        <w:t xml:space="preserve">There is confusion among students, families, and educators about what “placement” means in regards to the postsecondary placement agreements for the Smarter Balanced assessments (SBA). Some believe placement means admissions, or don’t understand the difference between the two. </w:t>
      </w:r>
    </w:p>
    <w:p w:rsidR="00BB203D" w:rsidRPr="00BB203D" w:rsidRDefault="00BB203D" w:rsidP="00BB203D">
      <w:pPr>
        <w:pStyle w:val="ListParagraph"/>
        <w:numPr>
          <w:ilvl w:val="0"/>
          <w:numId w:val="14"/>
        </w:numPr>
        <w:rPr>
          <w:i/>
        </w:rPr>
      </w:pPr>
      <w:r>
        <w:t xml:space="preserve">Q: Will the SB scores be on a student’s HS transcript? This would definitely provide an inventive for students to take the test </w:t>
      </w:r>
    </w:p>
    <w:p w:rsidR="00BB203D" w:rsidRPr="00BB203D" w:rsidRDefault="00BB203D" w:rsidP="00BB203D">
      <w:pPr>
        <w:pStyle w:val="ListParagraph"/>
        <w:numPr>
          <w:ilvl w:val="0"/>
          <w:numId w:val="14"/>
        </w:numPr>
        <w:rPr>
          <w:i/>
        </w:rPr>
      </w:pPr>
      <w:r>
        <w:t xml:space="preserve">One of the reasons students are opting out of the SBA is because the SBA is around the same time as other tests, such as Advanced Placement and International Baccalaureate. </w:t>
      </w:r>
    </w:p>
    <w:p w:rsidR="00BB203D" w:rsidRPr="00BB203D" w:rsidRDefault="00BB203D" w:rsidP="00BB203D">
      <w:pPr>
        <w:pStyle w:val="ListParagraph"/>
        <w:numPr>
          <w:ilvl w:val="0"/>
          <w:numId w:val="14"/>
        </w:numPr>
        <w:rPr>
          <w:i/>
        </w:rPr>
      </w:pPr>
      <w:r>
        <w:t>Right now, we can only estimate the refusal rate in Washington. We think it is about 50% of 11</w:t>
      </w:r>
      <w:r w:rsidRPr="00BB203D">
        <w:rPr>
          <w:vertAlign w:val="superscript"/>
        </w:rPr>
        <w:t>th</w:t>
      </w:r>
      <w:r>
        <w:t xml:space="preserve"> graders are </w:t>
      </w:r>
      <w:r w:rsidR="00183023">
        <w:t>refusing to take the exam</w:t>
      </w:r>
      <w:r>
        <w:t>. We will know the statewide refusal rate July 1</w:t>
      </w:r>
      <w:r w:rsidRPr="00BB203D">
        <w:rPr>
          <w:vertAlign w:val="superscript"/>
        </w:rPr>
        <w:t>st</w:t>
      </w:r>
      <w:r>
        <w:t xml:space="preserve"> </w:t>
      </w:r>
    </w:p>
    <w:p w:rsidR="00BB203D" w:rsidRPr="0046706F" w:rsidRDefault="00BB203D" w:rsidP="00BB203D">
      <w:pPr>
        <w:pStyle w:val="ListParagraph"/>
        <w:numPr>
          <w:ilvl w:val="0"/>
          <w:numId w:val="14"/>
        </w:numPr>
        <w:rPr>
          <w:i/>
        </w:rPr>
      </w:pPr>
      <w:proofErr w:type="spellStart"/>
      <w:r>
        <w:t>ReadyWA</w:t>
      </w:r>
      <w:proofErr w:type="spellEnd"/>
      <w:r>
        <w:t xml:space="preserve"> is being proactive in response to this through op-eds, tele-town halls, and putting information about the SBA in students “Back to School” packets. </w:t>
      </w:r>
    </w:p>
    <w:p w:rsidR="0046706F" w:rsidRPr="0046706F" w:rsidRDefault="0046706F" w:rsidP="0046706F">
      <w:pPr>
        <w:pStyle w:val="ListParagraph"/>
        <w:numPr>
          <w:ilvl w:val="0"/>
          <w:numId w:val="14"/>
        </w:numPr>
        <w:spacing w:after="0" w:line="240" w:lineRule="auto"/>
      </w:pPr>
      <w:r w:rsidRPr="00E87A54">
        <w:t>OSPI has scores early to mid-July</w:t>
      </w:r>
      <w:r>
        <w:t xml:space="preserve">, </w:t>
      </w:r>
      <w:r w:rsidRPr="00E87A54">
        <w:t>August 5- SBE standard setting</w:t>
      </w:r>
      <w:r>
        <w:t xml:space="preserve">, and </w:t>
      </w:r>
      <w:r w:rsidRPr="00E87A54">
        <w:t>August 17- press release</w:t>
      </w:r>
    </w:p>
    <w:p w:rsidR="0046706F" w:rsidRDefault="0046706F" w:rsidP="00D02CAF">
      <w:pPr>
        <w:rPr>
          <w:b/>
          <w:u w:val="single"/>
        </w:rPr>
      </w:pPr>
    </w:p>
    <w:p w:rsidR="00D02CAF" w:rsidRDefault="003A6949" w:rsidP="00B7002E">
      <w:pPr>
        <w:spacing w:after="0"/>
        <w:rPr>
          <w:ins w:id="1" w:author="Messerly, Anne (WSAC)" w:date="2015-06-16T11:21:00Z"/>
          <w:b/>
          <w:u w:val="single"/>
        </w:rPr>
      </w:pPr>
      <w:r>
        <w:rPr>
          <w:b/>
          <w:u w:val="single"/>
        </w:rPr>
        <w:t xml:space="preserve">ISLS Final Report Discussion Questions </w:t>
      </w:r>
    </w:p>
    <w:p w:rsidR="00B7002E" w:rsidRDefault="00B7002E" w:rsidP="00B7002E">
      <w:pPr>
        <w:spacing w:after="0"/>
        <w:rPr>
          <w:i/>
        </w:rPr>
      </w:pPr>
      <w:hyperlink r:id="rId7" w:history="1">
        <w:r w:rsidRPr="00B7002E">
          <w:rPr>
            <w:rStyle w:val="Hyperlink"/>
            <w:i/>
          </w:rPr>
          <w:t>Click here to view Report Requirements and Reflection Questions</w:t>
        </w:r>
      </w:hyperlink>
      <w:r w:rsidRPr="00B7002E">
        <w:rPr>
          <w:i/>
        </w:rPr>
        <w:t xml:space="preserve"> </w:t>
      </w:r>
    </w:p>
    <w:p w:rsidR="00B7002E" w:rsidRPr="00B7002E" w:rsidRDefault="00B7002E" w:rsidP="00B7002E">
      <w:pPr>
        <w:spacing w:after="0"/>
        <w:rPr>
          <w:i/>
        </w:rPr>
      </w:pPr>
    </w:p>
    <w:p w:rsidR="003A6949" w:rsidRPr="00BB203D" w:rsidRDefault="003A6949" w:rsidP="003A6949">
      <w:pPr>
        <w:pStyle w:val="ListParagraph"/>
        <w:numPr>
          <w:ilvl w:val="0"/>
          <w:numId w:val="13"/>
        </w:numPr>
        <w:spacing w:after="0" w:line="240" w:lineRule="auto"/>
        <w:rPr>
          <w:b/>
        </w:rPr>
      </w:pPr>
      <w:r w:rsidRPr="00BB203D">
        <w:rPr>
          <w:b/>
        </w:rPr>
        <w:t>What factors in your state make advancing college and career-readiness standards particularly challenging? How have you used this project to address those challenges? What challenges remain and how have you planned to address them?</w:t>
      </w:r>
    </w:p>
    <w:p w:rsidR="003A6949" w:rsidRDefault="000F6BC2" w:rsidP="003A6949">
      <w:pPr>
        <w:pStyle w:val="ListParagraph"/>
        <w:numPr>
          <w:ilvl w:val="1"/>
          <w:numId w:val="13"/>
        </w:numPr>
        <w:spacing w:after="0" w:line="240" w:lineRule="auto"/>
      </w:pPr>
      <w:r>
        <w:t>WA is l</w:t>
      </w:r>
      <w:r w:rsidR="00BB203D">
        <w:t>acking a</w:t>
      </w:r>
      <w:r w:rsidR="003A6949">
        <w:t xml:space="preserve"> definition of career readiness</w:t>
      </w:r>
    </w:p>
    <w:p w:rsidR="003A6949" w:rsidRDefault="003A6949" w:rsidP="003A6949">
      <w:pPr>
        <w:pStyle w:val="ListParagraph"/>
        <w:numPr>
          <w:ilvl w:val="1"/>
          <w:numId w:val="13"/>
        </w:numPr>
        <w:spacing w:after="0" w:line="240" w:lineRule="auto"/>
      </w:pPr>
      <w:r>
        <w:t>What does the future look like for students who don’t graduate high school or continue onto postsecondary education?</w:t>
      </w:r>
    </w:p>
    <w:p w:rsidR="003A6949" w:rsidRDefault="000F6BC2" w:rsidP="003A6949">
      <w:pPr>
        <w:pStyle w:val="ListParagraph"/>
        <w:numPr>
          <w:ilvl w:val="1"/>
          <w:numId w:val="13"/>
        </w:numPr>
        <w:spacing w:after="0" w:line="240" w:lineRule="auto"/>
      </w:pPr>
      <w:r>
        <w:t>W</w:t>
      </w:r>
      <w:r w:rsidR="003A6949">
        <w:t>e’re in a time of change</w:t>
      </w:r>
    </w:p>
    <w:p w:rsidR="003A6949" w:rsidRDefault="003A6949" w:rsidP="003A6949">
      <w:pPr>
        <w:pStyle w:val="ListParagraph"/>
        <w:numPr>
          <w:ilvl w:val="2"/>
          <w:numId w:val="13"/>
        </w:numPr>
        <w:spacing w:after="0" w:line="240" w:lineRule="auto"/>
      </w:pPr>
      <w:r>
        <w:t xml:space="preserve">We have new standards but the support work we’re doing is good </w:t>
      </w:r>
    </w:p>
    <w:p w:rsidR="003A6949" w:rsidRDefault="003A6949" w:rsidP="003A6949">
      <w:pPr>
        <w:pStyle w:val="ListParagraph"/>
        <w:numPr>
          <w:ilvl w:val="2"/>
          <w:numId w:val="13"/>
        </w:numPr>
        <w:spacing w:after="0" w:line="240" w:lineRule="auto"/>
      </w:pPr>
      <w:r>
        <w:t xml:space="preserve">Teachers have experienced a lot of change </w:t>
      </w:r>
    </w:p>
    <w:p w:rsidR="003A6949" w:rsidRDefault="003A6949" w:rsidP="003A6949">
      <w:pPr>
        <w:pStyle w:val="ListParagraph"/>
        <w:numPr>
          <w:ilvl w:val="1"/>
          <w:numId w:val="13"/>
        </w:numPr>
        <w:spacing w:after="0" w:line="240" w:lineRule="auto"/>
      </w:pPr>
      <w:r>
        <w:t>Fact that WA has exit exams</w:t>
      </w:r>
    </w:p>
    <w:p w:rsidR="003A6949" w:rsidRDefault="003A6949" w:rsidP="003A6949">
      <w:pPr>
        <w:pStyle w:val="ListParagraph"/>
        <w:numPr>
          <w:ilvl w:val="2"/>
          <w:numId w:val="13"/>
        </w:numPr>
        <w:spacing w:after="0" w:line="240" w:lineRule="auto"/>
      </w:pPr>
      <w:r>
        <w:t>Graduation requirements</w:t>
      </w:r>
    </w:p>
    <w:p w:rsidR="003A6949" w:rsidRDefault="003A6949" w:rsidP="003A6949">
      <w:pPr>
        <w:pStyle w:val="ListParagraph"/>
        <w:numPr>
          <w:ilvl w:val="3"/>
          <w:numId w:val="13"/>
        </w:numPr>
        <w:spacing w:after="0" w:line="240" w:lineRule="auto"/>
      </w:pPr>
      <w:r>
        <w:t>Students who receive a CAA vs. CIA</w:t>
      </w:r>
    </w:p>
    <w:p w:rsidR="003A6949" w:rsidRDefault="003A6949" w:rsidP="003A6949">
      <w:pPr>
        <w:pStyle w:val="ListParagraph"/>
        <w:numPr>
          <w:ilvl w:val="2"/>
          <w:numId w:val="13"/>
        </w:numPr>
        <w:spacing w:after="0" w:line="240" w:lineRule="auto"/>
      </w:pPr>
      <w:r>
        <w:t xml:space="preserve">Confusion about requirements and exit exams changing each year </w:t>
      </w:r>
    </w:p>
    <w:p w:rsidR="003A6949" w:rsidRDefault="003A6949" w:rsidP="003A6949">
      <w:pPr>
        <w:pStyle w:val="ListParagraph"/>
        <w:numPr>
          <w:ilvl w:val="1"/>
          <w:numId w:val="13"/>
        </w:numPr>
        <w:spacing w:after="0" w:line="240" w:lineRule="auto"/>
      </w:pPr>
      <w:r>
        <w:t xml:space="preserve">How do we talk to students and parents of students who score a 1 on the Smarter Balanced? </w:t>
      </w:r>
    </w:p>
    <w:p w:rsidR="003A6949" w:rsidRDefault="000F6BC2" w:rsidP="003A6949">
      <w:pPr>
        <w:pStyle w:val="ListParagraph"/>
        <w:numPr>
          <w:ilvl w:val="1"/>
          <w:numId w:val="13"/>
        </w:numPr>
        <w:spacing w:after="0" w:line="240" w:lineRule="auto"/>
      </w:pPr>
      <w:r>
        <w:t>What is the ‘</w:t>
      </w:r>
      <w:r w:rsidR="003A6949">
        <w:t>Basic education</w:t>
      </w:r>
      <w:r>
        <w:t>’</w:t>
      </w:r>
      <w:r w:rsidR="003A6949">
        <w:t xml:space="preserve"> definition </w:t>
      </w:r>
    </w:p>
    <w:p w:rsidR="003A6949" w:rsidRDefault="003A6949" w:rsidP="003A6949">
      <w:pPr>
        <w:pStyle w:val="ListParagraph"/>
        <w:numPr>
          <w:ilvl w:val="2"/>
          <w:numId w:val="13"/>
        </w:numPr>
        <w:spacing w:after="0" w:line="240" w:lineRule="auto"/>
      </w:pPr>
      <w:r>
        <w:t xml:space="preserve">Student 18+, score of “1”, BEA at CTCs? </w:t>
      </w:r>
    </w:p>
    <w:p w:rsidR="003A6949" w:rsidRDefault="003A6949" w:rsidP="003A6949">
      <w:pPr>
        <w:pStyle w:val="ListParagraph"/>
        <w:numPr>
          <w:ilvl w:val="1"/>
          <w:numId w:val="13"/>
        </w:numPr>
        <w:spacing w:after="0" w:line="240" w:lineRule="auto"/>
      </w:pPr>
      <w:r>
        <w:t xml:space="preserve">Education complicated because of silos systems, compliance, and regulations </w:t>
      </w:r>
    </w:p>
    <w:p w:rsidR="000F6BC2" w:rsidRDefault="000F6BC2" w:rsidP="000F6BC2">
      <w:pPr>
        <w:pStyle w:val="ListParagraph"/>
        <w:spacing w:after="0" w:line="240" w:lineRule="auto"/>
        <w:ind w:left="1440"/>
      </w:pPr>
    </w:p>
    <w:p w:rsidR="003A6949" w:rsidRPr="000F6BC2" w:rsidRDefault="003A6949" w:rsidP="003A6949">
      <w:pPr>
        <w:pStyle w:val="ListParagraph"/>
        <w:numPr>
          <w:ilvl w:val="0"/>
          <w:numId w:val="13"/>
        </w:numPr>
        <w:spacing w:after="0" w:line="240" w:lineRule="auto"/>
        <w:rPr>
          <w:b/>
        </w:rPr>
      </w:pPr>
      <w:r w:rsidRPr="000F6BC2">
        <w:rPr>
          <w:b/>
        </w:rPr>
        <w:t>What factors in your state are advantageous to advancing college and career-readiness standards? How have you used these advantages to leverage support for improving college and career readiness?</w:t>
      </w:r>
    </w:p>
    <w:p w:rsidR="003A6949" w:rsidRDefault="000F6BC2" w:rsidP="003A6949">
      <w:pPr>
        <w:pStyle w:val="ListParagraph"/>
        <w:numPr>
          <w:ilvl w:val="1"/>
          <w:numId w:val="13"/>
        </w:numPr>
        <w:spacing w:after="0" w:line="240" w:lineRule="auto"/>
      </w:pPr>
      <w:r>
        <w:t>WA has a lot of data,</w:t>
      </w:r>
      <w:r w:rsidR="003A6949">
        <w:t xml:space="preserve"> however we need to make better use of data </w:t>
      </w:r>
    </w:p>
    <w:p w:rsidR="003A6949" w:rsidRDefault="003A6949" w:rsidP="003A6949">
      <w:pPr>
        <w:pStyle w:val="ListParagraph"/>
        <w:numPr>
          <w:ilvl w:val="1"/>
          <w:numId w:val="13"/>
        </w:numPr>
        <w:spacing w:after="0" w:line="240" w:lineRule="auto"/>
      </w:pPr>
      <w:r>
        <w:t>Accountability</w:t>
      </w:r>
    </w:p>
    <w:p w:rsidR="003A6949" w:rsidRDefault="003A6949" w:rsidP="003A6949">
      <w:pPr>
        <w:pStyle w:val="ListParagraph"/>
        <w:numPr>
          <w:ilvl w:val="1"/>
          <w:numId w:val="13"/>
        </w:numPr>
        <w:spacing w:after="0" w:line="240" w:lineRule="auto"/>
      </w:pPr>
      <w:r>
        <w:t>College and career ready diploma</w:t>
      </w:r>
      <w:r w:rsidR="000F6BC2">
        <w:t xml:space="preserve"> and standards </w:t>
      </w:r>
    </w:p>
    <w:p w:rsidR="003A6949" w:rsidRDefault="003A6949" w:rsidP="000F6BC2">
      <w:pPr>
        <w:pStyle w:val="ListParagraph"/>
        <w:numPr>
          <w:ilvl w:val="1"/>
          <w:numId w:val="13"/>
        </w:numPr>
        <w:spacing w:after="0" w:line="240" w:lineRule="auto"/>
      </w:pPr>
      <w:r>
        <w:t>TPEP- format and collaboration</w:t>
      </w:r>
    </w:p>
    <w:p w:rsidR="000F6BC2" w:rsidRDefault="003A6949" w:rsidP="003A6949">
      <w:pPr>
        <w:pStyle w:val="ListParagraph"/>
        <w:numPr>
          <w:ilvl w:val="1"/>
          <w:numId w:val="13"/>
        </w:numPr>
        <w:spacing w:after="0" w:line="240" w:lineRule="auto"/>
      </w:pPr>
      <w:r>
        <w:t>History of c</w:t>
      </w:r>
      <w:r w:rsidR="000F6BC2">
        <w:t>ross-sector relationships</w:t>
      </w:r>
    </w:p>
    <w:p w:rsidR="003A6949" w:rsidRDefault="000F6BC2" w:rsidP="003A6949">
      <w:pPr>
        <w:pStyle w:val="ListParagraph"/>
        <w:numPr>
          <w:ilvl w:val="1"/>
          <w:numId w:val="13"/>
        </w:numPr>
        <w:spacing w:after="0" w:line="240" w:lineRule="auto"/>
      </w:pPr>
      <w:r>
        <w:t xml:space="preserve">We’ve done lots of </w:t>
      </w:r>
      <w:r w:rsidR="003A6949">
        <w:t xml:space="preserve">college readiness work </w:t>
      </w:r>
    </w:p>
    <w:p w:rsidR="003A6949" w:rsidRDefault="000F6BC2" w:rsidP="003A6949">
      <w:pPr>
        <w:pStyle w:val="ListParagraph"/>
        <w:numPr>
          <w:ilvl w:val="1"/>
          <w:numId w:val="13"/>
        </w:numPr>
        <w:spacing w:after="0" w:line="240" w:lineRule="auto"/>
      </w:pPr>
      <w:r>
        <w:t>Strong e</w:t>
      </w:r>
      <w:r w:rsidR="003A6949">
        <w:t xml:space="preserve">arly learning </w:t>
      </w:r>
      <w:r>
        <w:t xml:space="preserve">system </w:t>
      </w:r>
    </w:p>
    <w:p w:rsidR="000F6BC2" w:rsidRDefault="000F6BC2" w:rsidP="000F6BC2">
      <w:pPr>
        <w:pStyle w:val="ListParagraph"/>
        <w:spacing w:after="0" w:line="240" w:lineRule="auto"/>
        <w:ind w:left="1440"/>
      </w:pPr>
    </w:p>
    <w:p w:rsidR="003A6949" w:rsidRPr="000F6BC2" w:rsidRDefault="003A6949" w:rsidP="003A6949">
      <w:pPr>
        <w:pStyle w:val="ListParagraph"/>
        <w:numPr>
          <w:ilvl w:val="0"/>
          <w:numId w:val="13"/>
        </w:numPr>
        <w:spacing w:after="0" w:line="240" w:lineRule="auto"/>
        <w:rPr>
          <w:b/>
        </w:rPr>
      </w:pPr>
      <w:r w:rsidRPr="000F6BC2">
        <w:rPr>
          <w:b/>
        </w:rPr>
        <w:t xml:space="preserve">What are the steps your state needs to take next? How will your state address these steps OR </w:t>
      </w:r>
      <w:proofErr w:type="gramStart"/>
      <w:r w:rsidRPr="000F6BC2">
        <w:rPr>
          <w:b/>
        </w:rPr>
        <w:t>What</w:t>
      </w:r>
      <w:proofErr w:type="gramEnd"/>
      <w:r w:rsidRPr="000F6BC2">
        <w:rPr>
          <w:b/>
        </w:rPr>
        <w:t xml:space="preserve"> is your state’s sustainability strategy? What forms of assistance will be helpful to your state going forward?</w:t>
      </w:r>
    </w:p>
    <w:p w:rsidR="003A6949" w:rsidRDefault="003A6949" w:rsidP="003A6949">
      <w:pPr>
        <w:pStyle w:val="ListParagraph"/>
        <w:numPr>
          <w:ilvl w:val="1"/>
          <w:numId w:val="13"/>
        </w:numPr>
        <w:spacing w:after="0" w:line="240" w:lineRule="auto"/>
      </w:pPr>
      <w:proofErr w:type="spellStart"/>
      <w:r>
        <w:t>ReadyWA</w:t>
      </w:r>
      <w:proofErr w:type="spellEnd"/>
      <w:r>
        <w:t xml:space="preserve"> coalition</w:t>
      </w:r>
    </w:p>
    <w:p w:rsidR="003A6949" w:rsidRDefault="003A6949" w:rsidP="000F6BC2">
      <w:pPr>
        <w:pStyle w:val="ListParagraph"/>
        <w:numPr>
          <w:ilvl w:val="2"/>
          <w:numId w:val="13"/>
        </w:numPr>
        <w:spacing w:after="0" w:line="240" w:lineRule="auto"/>
      </w:pPr>
      <w:r>
        <w:t xml:space="preserve">Build an infrastructure around </w:t>
      </w:r>
      <w:proofErr w:type="spellStart"/>
      <w:r>
        <w:t>ReadyWA</w:t>
      </w:r>
      <w:proofErr w:type="spellEnd"/>
      <w:r>
        <w:t xml:space="preserve"> communication materials</w:t>
      </w:r>
      <w:r w:rsidR="000F6BC2">
        <w:t>,</w:t>
      </w:r>
      <w:r>
        <w:t xml:space="preserve"> </w:t>
      </w:r>
      <w:proofErr w:type="spellStart"/>
      <w:r>
        <w:t>eg</w:t>
      </w:r>
      <w:proofErr w:type="spellEnd"/>
      <w:r>
        <w:t xml:space="preserve"> videos </w:t>
      </w:r>
    </w:p>
    <w:p w:rsidR="000F6BC2" w:rsidRDefault="000F6BC2" w:rsidP="000F6BC2">
      <w:pPr>
        <w:pStyle w:val="ListParagraph"/>
        <w:numPr>
          <w:ilvl w:val="1"/>
          <w:numId w:val="13"/>
        </w:numPr>
        <w:spacing w:after="0" w:line="240" w:lineRule="auto"/>
      </w:pPr>
      <w:r>
        <w:t>Communication needs (external)</w:t>
      </w:r>
    </w:p>
    <w:p w:rsidR="000F6BC2" w:rsidRDefault="000F6BC2" w:rsidP="000F6BC2">
      <w:pPr>
        <w:pStyle w:val="ListParagraph"/>
        <w:numPr>
          <w:ilvl w:val="2"/>
          <w:numId w:val="13"/>
        </w:numPr>
        <w:spacing w:after="0" w:line="240" w:lineRule="auto"/>
      </w:pPr>
      <w:r>
        <w:t xml:space="preserve">Communication after score release </w:t>
      </w:r>
    </w:p>
    <w:p w:rsidR="000F6BC2" w:rsidRPr="00E87A54" w:rsidRDefault="000F6BC2" w:rsidP="000F6BC2">
      <w:pPr>
        <w:pStyle w:val="ListParagraph"/>
        <w:numPr>
          <w:ilvl w:val="2"/>
          <w:numId w:val="13"/>
        </w:numPr>
        <w:spacing w:after="0" w:line="240" w:lineRule="auto"/>
      </w:pPr>
      <w:r>
        <w:t xml:space="preserve">Helping parents communicate with their kids- each out to parents to explain test and </w:t>
      </w:r>
      <w:r w:rsidRPr="00E87A54">
        <w:t xml:space="preserve">significantly improve their understand of the system of testing and their role </w:t>
      </w:r>
    </w:p>
    <w:p w:rsidR="000F6BC2" w:rsidRPr="00E87A54" w:rsidRDefault="000F6BC2" w:rsidP="000F6BC2">
      <w:pPr>
        <w:pStyle w:val="ListParagraph"/>
        <w:numPr>
          <w:ilvl w:val="2"/>
          <w:numId w:val="13"/>
        </w:numPr>
        <w:spacing w:after="0" w:line="240" w:lineRule="auto"/>
      </w:pPr>
      <w:r w:rsidRPr="00E87A54">
        <w:t>Infographic- have pathway options start early (7</w:t>
      </w:r>
      <w:r w:rsidRPr="00E87A54">
        <w:rPr>
          <w:vertAlign w:val="superscript"/>
        </w:rPr>
        <w:t>th</w:t>
      </w:r>
      <w:r w:rsidRPr="00E87A54">
        <w:t xml:space="preserve"> or 8</w:t>
      </w:r>
      <w:r w:rsidRPr="00E87A54">
        <w:rPr>
          <w:vertAlign w:val="superscript"/>
        </w:rPr>
        <w:t>th</w:t>
      </w:r>
      <w:r w:rsidRPr="00E87A54">
        <w:t xml:space="preserve"> grade), maybe earlier? Early learning</w:t>
      </w:r>
    </w:p>
    <w:p w:rsidR="000F6BC2" w:rsidRPr="00E87A54" w:rsidRDefault="000F6BC2" w:rsidP="000F6BC2">
      <w:pPr>
        <w:pStyle w:val="ListParagraph"/>
        <w:numPr>
          <w:ilvl w:val="2"/>
          <w:numId w:val="13"/>
        </w:numPr>
        <w:spacing w:after="0" w:line="240" w:lineRule="auto"/>
      </w:pPr>
      <w:r w:rsidRPr="00E87A54">
        <w:t>Videos</w:t>
      </w:r>
    </w:p>
    <w:p w:rsidR="000F6BC2" w:rsidRPr="00E87A54" w:rsidRDefault="000F6BC2" w:rsidP="000F6BC2">
      <w:pPr>
        <w:pStyle w:val="ListParagraph"/>
        <w:numPr>
          <w:ilvl w:val="3"/>
          <w:numId w:val="13"/>
        </w:numPr>
        <w:spacing w:after="0" w:line="240" w:lineRule="auto"/>
      </w:pPr>
      <w:r w:rsidRPr="00E87A54">
        <w:t>A “Student voices” video</w:t>
      </w:r>
    </w:p>
    <w:p w:rsidR="000F6BC2" w:rsidRPr="00E87A54" w:rsidRDefault="000F6BC2" w:rsidP="000F6BC2">
      <w:pPr>
        <w:pStyle w:val="ListParagraph"/>
        <w:numPr>
          <w:ilvl w:val="4"/>
          <w:numId w:val="13"/>
        </w:numPr>
        <w:spacing w:after="0" w:line="240" w:lineRule="auto"/>
      </w:pPr>
      <w:r w:rsidRPr="00E87A54">
        <w:t>Career focused student video “What I wish I knew then”</w:t>
      </w:r>
    </w:p>
    <w:p w:rsidR="000F6BC2" w:rsidRPr="00E87A54" w:rsidRDefault="000F6BC2" w:rsidP="000F6BC2">
      <w:pPr>
        <w:pStyle w:val="ListParagraph"/>
        <w:numPr>
          <w:ilvl w:val="3"/>
          <w:numId w:val="13"/>
        </w:numPr>
        <w:spacing w:after="0" w:line="240" w:lineRule="auto"/>
      </w:pPr>
      <w:r w:rsidRPr="00E87A54">
        <w:t xml:space="preserve">Real achievement- Kentucky’s “Real Progress” phrase resonates </w:t>
      </w:r>
    </w:p>
    <w:p w:rsidR="000F6BC2" w:rsidRPr="00E87A54" w:rsidRDefault="000F6BC2" w:rsidP="000F6BC2">
      <w:pPr>
        <w:pStyle w:val="ListParagraph"/>
        <w:numPr>
          <w:ilvl w:val="2"/>
          <w:numId w:val="13"/>
        </w:numPr>
        <w:spacing w:after="0" w:line="240" w:lineRule="auto"/>
      </w:pPr>
      <w:r w:rsidRPr="00E87A54">
        <w:t xml:space="preserve">Postsecondary placement agreements </w:t>
      </w:r>
    </w:p>
    <w:p w:rsidR="000F6BC2" w:rsidRPr="00E87A54" w:rsidRDefault="000F6BC2" w:rsidP="000F6BC2">
      <w:pPr>
        <w:pStyle w:val="ListParagraph"/>
        <w:numPr>
          <w:ilvl w:val="2"/>
          <w:numId w:val="13"/>
        </w:numPr>
        <w:spacing w:after="0" w:line="240" w:lineRule="auto"/>
      </w:pPr>
      <w:r w:rsidRPr="00E87A54">
        <w:t xml:space="preserve">Pathways for low scoring students </w:t>
      </w:r>
    </w:p>
    <w:p w:rsidR="000F6BC2" w:rsidRPr="00E87A54" w:rsidRDefault="000F6BC2" w:rsidP="000F6BC2">
      <w:pPr>
        <w:pStyle w:val="ListParagraph"/>
        <w:numPr>
          <w:ilvl w:val="2"/>
          <w:numId w:val="13"/>
        </w:numPr>
        <w:spacing w:after="0" w:line="240" w:lineRule="auto"/>
      </w:pPr>
      <w:r w:rsidRPr="00E87A54">
        <w:t>Create consistent, common messaging/ conversations among partner organizations at conferences</w:t>
      </w:r>
    </w:p>
    <w:p w:rsidR="000F6BC2" w:rsidRPr="00E87A54" w:rsidRDefault="000F6BC2" w:rsidP="000F6BC2">
      <w:pPr>
        <w:pStyle w:val="ListParagraph"/>
        <w:numPr>
          <w:ilvl w:val="3"/>
          <w:numId w:val="13"/>
        </w:numPr>
        <w:spacing w:after="0" w:line="240" w:lineRule="auto"/>
      </w:pPr>
      <w:r w:rsidRPr="00E87A54">
        <w:t>WA educators Conference, Richland August 18-19</w:t>
      </w:r>
    </w:p>
    <w:p w:rsidR="000F6BC2" w:rsidRPr="00E87A54" w:rsidRDefault="000F6BC2" w:rsidP="000F6BC2">
      <w:pPr>
        <w:pStyle w:val="ListParagraph"/>
        <w:numPr>
          <w:ilvl w:val="3"/>
          <w:numId w:val="13"/>
        </w:numPr>
        <w:spacing w:after="0" w:line="240" w:lineRule="auto"/>
      </w:pPr>
      <w:r w:rsidRPr="00E87A54">
        <w:t>WSSDA</w:t>
      </w:r>
    </w:p>
    <w:p w:rsidR="000F6BC2" w:rsidRPr="00E87A54" w:rsidRDefault="000F6BC2" w:rsidP="000F6BC2">
      <w:pPr>
        <w:pStyle w:val="ListParagraph"/>
        <w:numPr>
          <w:ilvl w:val="3"/>
          <w:numId w:val="13"/>
        </w:numPr>
        <w:spacing w:after="0" w:line="240" w:lineRule="auto"/>
      </w:pPr>
      <w:r w:rsidRPr="00E87A54">
        <w:t>Counselor Conference, June</w:t>
      </w:r>
    </w:p>
    <w:p w:rsidR="000F6BC2" w:rsidRPr="00E87A54" w:rsidRDefault="000F6BC2" w:rsidP="000F6BC2">
      <w:pPr>
        <w:pStyle w:val="ListParagraph"/>
        <w:numPr>
          <w:ilvl w:val="3"/>
          <w:numId w:val="13"/>
        </w:numPr>
        <w:spacing w:after="0" w:line="240" w:lineRule="auto"/>
      </w:pPr>
      <w:r w:rsidRPr="00E87A54">
        <w:t>PTA May 20-22 Yakima</w:t>
      </w:r>
    </w:p>
    <w:p w:rsidR="000F6BC2" w:rsidRPr="00E87A54" w:rsidRDefault="000F6BC2" w:rsidP="000F6BC2">
      <w:pPr>
        <w:pStyle w:val="ListParagraph"/>
        <w:numPr>
          <w:ilvl w:val="3"/>
          <w:numId w:val="13"/>
        </w:numPr>
        <w:spacing w:after="0" w:line="240" w:lineRule="auto"/>
      </w:pPr>
      <w:r w:rsidRPr="00E87A54">
        <w:t xml:space="preserve">State PTA Legislative Assembly Oct 24 </w:t>
      </w:r>
    </w:p>
    <w:p w:rsidR="000F6BC2" w:rsidRPr="00E87A54" w:rsidRDefault="000F6BC2" w:rsidP="000F6BC2">
      <w:pPr>
        <w:pStyle w:val="ListParagraph"/>
        <w:numPr>
          <w:ilvl w:val="2"/>
          <w:numId w:val="13"/>
        </w:numPr>
        <w:spacing w:after="0" w:line="240" w:lineRule="auto"/>
      </w:pPr>
      <w:r w:rsidRPr="00E87A54">
        <w:t>Tools for legislators- handouts talking points</w:t>
      </w:r>
    </w:p>
    <w:p w:rsidR="000F6BC2" w:rsidRPr="00E87A54" w:rsidRDefault="000F6BC2" w:rsidP="000F6BC2">
      <w:pPr>
        <w:pStyle w:val="ListParagraph"/>
        <w:numPr>
          <w:ilvl w:val="1"/>
          <w:numId w:val="13"/>
        </w:numPr>
        <w:spacing w:after="0" w:line="240" w:lineRule="auto"/>
      </w:pPr>
      <w:r w:rsidRPr="00E87A54">
        <w:t>Communication (internal)</w:t>
      </w:r>
    </w:p>
    <w:p w:rsidR="000F6BC2" w:rsidRPr="00E87A54" w:rsidRDefault="000F6BC2" w:rsidP="00E87A54">
      <w:pPr>
        <w:pStyle w:val="ListParagraph"/>
        <w:numPr>
          <w:ilvl w:val="2"/>
          <w:numId w:val="13"/>
        </w:numPr>
        <w:spacing w:after="0" w:line="240" w:lineRule="auto"/>
      </w:pPr>
      <w:r w:rsidRPr="00E87A54">
        <w:t xml:space="preserve">Stronger link/stance from Higher </w:t>
      </w:r>
      <w:proofErr w:type="spellStart"/>
      <w:r w:rsidRPr="00E87A54">
        <w:t>ed</w:t>
      </w:r>
      <w:proofErr w:type="spellEnd"/>
      <w:r w:rsidR="00E87A54">
        <w:t xml:space="preserve">- </w:t>
      </w:r>
      <w:r w:rsidR="00E87A54" w:rsidRPr="00E87A54">
        <w:t xml:space="preserve">Higher </w:t>
      </w:r>
      <w:proofErr w:type="spellStart"/>
      <w:r w:rsidR="00E87A54" w:rsidRPr="00E87A54">
        <w:t>ed</w:t>
      </w:r>
      <w:proofErr w:type="spellEnd"/>
      <w:r w:rsidR="00E87A54" w:rsidRPr="00E87A54">
        <w:t xml:space="preserve"> should weigh in more (HE </w:t>
      </w:r>
      <w:r w:rsidR="00E87A54">
        <w:t>often hesitant</w:t>
      </w:r>
      <w:r w:rsidR="00E87A54" w:rsidRPr="00E87A54">
        <w:t xml:space="preserve"> to get involved in K-12 work) </w:t>
      </w:r>
    </w:p>
    <w:p w:rsidR="003A6949" w:rsidRPr="00E87A54" w:rsidRDefault="003A6949" w:rsidP="003A6949">
      <w:pPr>
        <w:pStyle w:val="ListParagraph"/>
        <w:numPr>
          <w:ilvl w:val="1"/>
          <w:numId w:val="13"/>
        </w:numPr>
        <w:spacing w:after="0" w:line="240" w:lineRule="auto"/>
      </w:pPr>
      <w:r w:rsidRPr="00E87A54">
        <w:t>Celebrate our victories</w:t>
      </w:r>
    </w:p>
    <w:p w:rsidR="003A6949" w:rsidRPr="00E87A54" w:rsidRDefault="003A6949" w:rsidP="003A6949">
      <w:pPr>
        <w:pStyle w:val="ListParagraph"/>
        <w:numPr>
          <w:ilvl w:val="1"/>
          <w:numId w:val="13"/>
        </w:numPr>
        <w:spacing w:after="0" w:line="240" w:lineRule="auto"/>
      </w:pPr>
      <w:r w:rsidRPr="00E87A54">
        <w:t>We lack analytics we need to “tell a story”-- we need more research to understand context</w:t>
      </w:r>
    </w:p>
    <w:p w:rsidR="003A6949" w:rsidRPr="00E87A54" w:rsidRDefault="003A6949" w:rsidP="003A6949">
      <w:pPr>
        <w:pStyle w:val="ListParagraph"/>
        <w:numPr>
          <w:ilvl w:val="1"/>
          <w:numId w:val="13"/>
        </w:numPr>
        <w:spacing w:after="0" w:line="240" w:lineRule="auto"/>
      </w:pPr>
      <w:r w:rsidRPr="00E87A54">
        <w:t>Deepen and broaden communication and advocacy- parent, but also within educational sectors</w:t>
      </w:r>
    </w:p>
    <w:p w:rsidR="003A6949" w:rsidRPr="00E87A54" w:rsidRDefault="003A6949" w:rsidP="003A6949">
      <w:pPr>
        <w:pStyle w:val="ListParagraph"/>
        <w:numPr>
          <w:ilvl w:val="1"/>
          <w:numId w:val="13"/>
        </w:numPr>
        <w:spacing w:after="0" w:line="240" w:lineRule="auto"/>
      </w:pPr>
      <w:r w:rsidRPr="00E87A54">
        <w:t xml:space="preserve">Why are we on this path? Address communication needs to continue local conversations </w:t>
      </w:r>
    </w:p>
    <w:p w:rsidR="003A6949" w:rsidRPr="00E87A54" w:rsidRDefault="003A6949" w:rsidP="003A6949">
      <w:pPr>
        <w:pStyle w:val="ListParagraph"/>
        <w:numPr>
          <w:ilvl w:val="1"/>
          <w:numId w:val="13"/>
        </w:numPr>
        <w:spacing w:after="0" w:line="240" w:lineRule="auto"/>
      </w:pPr>
      <w:r w:rsidRPr="00E87A54">
        <w:lastRenderedPageBreak/>
        <w:t>Parent engagement</w:t>
      </w:r>
    </w:p>
    <w:p w:rsidR="003A6949" w:rsidRPr="00E87A54" w:rsidRDefault="003A6949" w:rsidP="003A6949">
      <w:pPr>
        <w:pStyle w:val="ListParagraph"/>
        <w:numPr>
          <w:ilvl w:val="2"/>
          <w:numId w:val="13"/>
        </w:numPr>
        <w:spacing w:after="0" w:line="240" w:lineRule="auto"/>
      </w:pPr>
      <w:proofErr w:type="spellStart"/>
      <w:r w:rsidRPr="00E87A54">
        <w:t>WAKids</w:t>
      </w:r>
      <w:proofErr w:type="spellEnd"/>
    </w:p>
    <w:p w:rsidR="003A6949" w:rsidRPr="00E87A54" w:rsidRDefault="003A6949" w:rsidP="003A6949">
      <w:pPr>
        <w:pStyle w:val="ListParagraph"/>
        <w:numPr>
          <w:ilvl w:val="2"/>
          <w:numId w:val="13"/>
        </w:numPr>
        <w:spacing w:after="0" w:line="240" w:lineRule="auto"/>
      </w:pPr>
      <w:r w:rsidRPr="00E87A54">
        <w:t>College Bound</w:t>
      </w:r>
    </w:p>
    <w:p w:rsidR="003A6949" w:rsidRPr="00E87A54" w:rsidRDefault="003A6949" w:rsidP="003A6949">
      <w:pPr>
        <w:pStyle w:val="ListParagraph"/>
        <w:numPr>
          <w:ilvl w:val="1"/>
          <w:numId w:val="13"/>
        </w:numPr>
        <w:spacing w:after="0" w:line="240" w:lineRule="auto"/>
      </w:pPr>
      <w:r w:rsidRPr="00E87A54">
        <w:t xml:space="preserve">TPEP- principals saying </w:t>
      </w:r>
      <w:proofErr w:type="spellStart"/>
      <w:r w:rsidRPr="00E87A54">
        <w:t>its</w:t>
      </w:r>
      <w:proofErr w:type="spellEnd"/>
      <w:r w:rsidRPr="00E87A54">
        <w:t xml:space="preserve"> the best conversation they’ve had with teachers </w:t>
      </w:r>
    </w:p>
    <w:p w:rsidR="003A6949" w:rsidRPr="00E87A54" w:rsidRDefault="003A6949" w:rsidP="003A6949">
      <w:pPr>
        <w:pStyle w:val="ListParagraph"/>
        <w:numPr>
          <w:ilvl w:val="1"/>
          <w:numId w:val="13"/>
        </w:numPr>
        <w:spacing w:after="0" w:line="240" w:lineRule="auto"/>
      </w:pPr>
      <w:r w:rsidRPr="00E87A54">
        <w:t xml:space="preserve">There has been a focus on accessibility and preparation; we should shift the focus to affordability </w:t>
      </w:r>
    </w:p>
    <w:p w:rsidR="003A6949" w:rsidRPr="00E87A54" w:rsidRDefault="003A6949" w:rsidP="00E87A54">
      <w:pPr>
        <w:pStyle w:val="ListParagraph"/>
        <w:numPr>
          <w:ilvl w:val="1"/>
          <w:numId w:val="13"/>
        </w:numPr>
        <w:spacing w:after="0" w:line="240" w:lineRule="auto"/>
      </w:pPr>
      <w:r w:rsidRPr="00E87A54">
        <w:t>Use of K-12 teacher partners as advocate</w:t>
      </w:r>
      <w:ins w:id="2" w:author="Messerly, Anne (WSAC)" w:date="2015-06-16T10:24:00Z">
        <w:r w:rsidR="00407F4A">
          <w:t>s</w:t>
        </w:r>
      </w:ins>
      <w:r w:rsidRPr="00E87A54">
        <w:t xml:space="preserve"> or spokespeople to get credibility </w:t>
      </w:r>
    </w:p>
    <w:p w:rsidR="003A6949" w:rsidRPr="00E87A54" w:rsidRDefault="003A6949" w:rsidP="003A6949">
      <w:pPr>
        <w:pStyle w:val="ListParagraph"/>
        <w:numPr>
          <w:ilvl w:val="1"/>
          <w:numId w:val="13"/>
        </w:numPr>
        <w:spacing w:after="0" w:line="240" w:lineRule="auto"/>
      </w:pPr>
      <w:r w:rsidRPr="00E87A54">
        <w:t xml:space="preserve">Cross-sector exchange and understanding; one voice weighing in on policy </w:t>
      </w:r>
    </w:p>
    <w:p w:rsidR="003A6949" w:rsidRPr="00E87A54" w:rsidRDefault="00E87A54" w:rsidP="00E87A54">
      <w:pPr>
        <w:pStyle w:val="ListParagraph"/>
        <w:numPr>
          <w:ilvl w:val="1"/>
          <w:numId w:val="13"/>
        </w:numPr>
        <w:spacing w:after="0" w:line="240" w:lineRule="auto"/>
      </w:pPr>
      <w:r>
        <w:t xml:space="preserve">Tag onto the positive messaging of </w:t>
      </w:r>
      <w:r w:rsidR="003A6949" w:rsidRPr="00E87A54">
        <w:t xml:space="preserve">Learning first </w:t>
      </w:r>
      <w:r>
        <w:t>alliance</w:t>
      </w:r>
      <w:r w:rsidR="003A6949" w:rsidRPr="00E87A54">
        <w:t xml:space="preserve"> </w:t>
      </w:r>
    </w:p>
    <w:p w:rsidR="003A6949" w:rsidRPr="00E87A54" w:rsidRDefault="003A6949" w:rsidP="003A6949">
      <w:pPr>
        <w:pStyle w:val="ListParagraph"/>
        <w:numPr>
          <w:ilvl w:val="1"/>
          <w:numId w:val="13"/>
        </w:numPr>
        <w:spacing w:after="0" w:line="240" w:lineRule="auto"/>
      </w:pPr>
      <w:r w:rsidRPr="00E87A54">
        <w:t xml:space="preserve">Should testing occur outside of regular instructional time? </w:t>
      </w:r>
    </w:p>
    <w:p w:rsidR="003A6949" w:rsidRPr="00E87A54" w:rsidRDefault="00E87A54" w:rsidP="003A6949">
      <w:pPr>
        <w:pStyle w:val="ListParagraph"/>
        <w:numPr>
          <w:ilvl w:val="1"/>
          <w:numId w:val="13"/>
        </w:numPr>
        <w:spacing w:after="0" w:line="240" w:lineRule="auto"/>
      </w:pPr>
      <w:r>
        <w:t xml:space="preserve">Highlight </w:t>
      </w:r>
      <w:r w:rsidR="003A6949" w:rsidRPr="00E87A54">
        <w:t xml:space="preserve">“bright lights” districts where testing and communication goes well </w:t>
      </w:r>
    </w:p>
    <w:p w:rsidR="003A6949" w:rsidRPr="00E87A54" w:rsidRDefault="003A6949" w:rsidP="003A6949">
      <w:pPr>
        <w:pStyle w:val="ListParagraph"/>
        <w:numPr>
          <w:ilvl w:val="0"/>
          <w:numId w:val="13"/>
        </w:numPr>
        <w:spacing w:after="0" w:line="240" w:lineRule="auto"/>
        <w:rPr>
          <w:b/>
        </w:rPr>
      </w:pPr>
      <w:r w:rsidRPr="00E87A54">
        <w:rPr>
          <w:b/>
        </w:rPr>
        <w:t>What benefits did your state realize from participation in this project? What were the project’s successes and challenges?</w:t>
      </w:r>
    </w:p>
    <w:p w:rsidR="003A6949" w:rsidRPr="00E87A54" w:rsidRDefault="003A6949" w:rsidP="003A6949">
      <w:pPr>
        <w:pStyle w:val="ListParagraph"/>
        <w:numPr>
          <w:ilvl w:val="1"/>
          <w:numId w:val="13"/>
        </w:numPr>
        <w:spacing w:after="0" w:line="240" w:lineRule="auto"/>
      </w:pPr>
      <w:r w:rsidRPr="00E87A54">
        <w:t>Having all sectors and groups represented in a single forum/group has been so helpful</w:t>
      </w:r>
    </w:p>
    <w:p w:rsidR="003A6949" w:rsidRPr="00E87A54" w:rsidRDefault="003A6949" w:rsidP="003A6949">
      <w:pPr>
        <w:pStyle w:val="ListParagraph"/>
        <w:numPr>
          <w:ilvl w:val="1"/>
          <w:numId w:val="13"/>
        </w:numPr>
        <w:spacing w:after="0" w:line="240" w:lineRule="auto"/>
      </w:pPr>
      <w:r w:rsidRPr="00E87A54">
        <w:t xml:space="preserve">Postsecondary agreements for all sectors (public, private, 2 </w:t>
      </w:r>
      <w:proofErr w:type="spellStart"/>
      <w:r w:rsidRPr="00E87A54">
        <w:t>yr</w:t>
      </w:r>
      <w:proofErr w:type="spellEnd"/>
      <w:r w:rsidRPr="00E87A54">
        <w:t xml:space="preserve">, 4 </w:t>
      </w:r>
      <w:proofErr w:type="spellStart"/>
      <w:r w:rsidRPr="00E87A54">
        <w:t>yr</w:t>
      </w:r>
      <w:proofErr w:type="spellEnd"/>
      <w:r w:rsidRPr="00E87A54">
        <w:t>)</w:t>
      </w:r>
    </w:p>
    <w:p w:rsidR="003A6949" w:rsidRDefault="003A6949" w:rsidP="003A6949">
      <w:pPr>
        <w:pStyle w:val="ListParagraph"/>
        <w:numPr>
          <w:ilvl w:val="1"/>
          <w:numId w:val="13"/>
        </w:numPr>
        <w:spacing w:after="0" w:line="240" w:lineRule="auto"/>
      </w:pPr>
      <w:r w:rsidRPr="00E87A54">
        <w:t>Communication pieces</w:t>
      </w:r>
    </w:p>
    <w:p w:rsidR="00E87A54" w:rsidRDefault="00E87A54" w:rsidP="00E87A54">
      <w:pPr>
        <w:pStyle w:val="ListParagraph"/>
        <w:numPr>
          <w:ilvl w:val="2"/>
          <w:numId w:val="13"/>
        </w:numPr>
        <w:spacing w:after="0" w:line="240" w:lineRule="auto"/>
      </w:pPr>
      <w:r>
        <w:t>Infographic</w:t>
      </w:r>
    </w:p>
    <w:p w:rsidR="00E87A54" w:rsidRDefault="00E87A54" w:rsidP="00E87A54">
      <w:pPr>
        <w:pStyle w:val="ListParagraph"/>
        <w:numPr>
          <w:ilvl w:val="2"/>
          <w:numId w:val="13"/>
        </w:numPr>
        <w:spacing w:after="0" w:line="240" w:lineRule="auto"/>
      </w:pPr>
      <w:r>
        <w:t>2 handouts</w:t>
      </w:r>
    </w:p>
    <w:p w:rsidR="00E87A54" w:rsidRPr="00E87A54" w:rsidRDefault="00E87A54" w:rsidP="00E87A54">
      <w:pPr>
        <w:pStyle w:val="ListParagraph"/>
        <w:numPr>
          <w:ilvl w:val="2"/>
          <w:numId w:val="13"/>
        </w:numPr>
        <w:spacing w:after="0" w:line="240" w:lineRule="auto"/>
      </w:pPr>
      <w:r>
        <w:t xml:space="preserve">Videos </w:t>
      </w:r>
    </w:p>
    <w:p w:rsidR="003A6949" w:rsidRPr="00E87A54" w:rsidRDefault="003A6949" w:rsidP="003A6949">
      <w:pPr>
        <w:pStyle w:val="ListParagraph"/>
        <w:numPr>
          <w:ilvl w:val="1"/>
          <w:numId w:val="13"/>
        </w:numPr>
        <w:spacing w:after="0" w:line="240" w:lineRule="auto"/>
      </w:pPr>
      <w:r w:rsidRPr="00E87A54">
        <w:t xml:space="preserve">Cross-state meetings </w:t>
      </w:r>
    </w:p>
    <w:p w:rsidR="003A6949" w:rsidRPr="00E87A54" w:rsidRDefault="003A6949" w:rsidP="003A6949">
      <w:pPr>
        <w:pStyle w:val="ListParagraph"/>
        <w:numPr>
          <w:ilvl w:val="2"/>
          <w:numId w:val="13"/>
        </w:numPr>
        <w:spacing w:after="0" w:line="240" w:lineRule="auto"/>
      </w:pPr>
      <w:r w:rsidRPr="00E87A54">
        <w:t xml:space="preserve">Learning from other states </w:t>
      </w:r>
    </w:p>
    <w:p w:rsidR="003A6949" w:rsidRPr="00E87A54" w:rsidRDefault="003A6949" w:rsidP="003A6949">
      <w:pPr>
        <w:pStyle w:val="ListParagraph"/>
        <w:numPr>
          <w:ilvl w:val="2"/>
          <w:numId w:val="13"/>
        </w:numPr>
        <w:spacing w:after="0" w:line="240" w:lineRule="auto"/>
      </w:pPr>
      <w:r w:rsidRPr="00E87A54">
        <w:t>Team time</w:t>
      </w:r>
    </w:p>
    <w:p w:rsidR="003A6949" w:rsidRPr="00E87A54" w:rsidRDefault="003A6949" w:rsidP="003A6949">
      <w:pPr>
        <w:pStyle w:val="ListParagraph"/>
        <w:numPr>
          <w:ilvl w:val="2"/>
          <w:numId w:val="13"/>
        </w:numPr>
        <w:spacing w:after="0" w:line="240" w:lineRule="auto"/>
      </w:pPr>
      <w:r w:rsidRPr="00E87A54">
        <w:t>Relationship building</w:t>
      </w:r>
    </w:p>
    <w:p w:rsidR="003A6949" w:rsidRPr="00E87A54" w:rsidRDefault="003A6949" w:rsidP="003A6949">
      <w:pPr>
        <w:pStyle w:val="ListParagraph"/>
        <w:numPr>
          <w:ilvl w:val="0"/>
          <w:numId w:val="13"/>
        </w:numPr>
        <w:spacing w:after="0" w:line="240" w:lineRule="auto"/>
      </w:pPr>
      <w:r w:rsidRPr="00E87A54">
        <w:t xml:space="preserve">Of the meetings, support, and financial resources provided to your state, what was most helpful? What could be improved in future projects? </w:t>
      </w:r>
    </w:p>
    <w:p w:rsidR="003A6949" w:rsidRPr="00E87A54" w:rsidRDefault="00E87A54" w:rsidP="003A6949">
      <w:pPr>
        <w:pStyle w:val="ListParagraph"/>
        <w:numPr>
          <w:ilvl w:val="1"/>
          <w:numId w:val="13"/>
        </w:numPr>
        <w:spacing w:after="0" w:line="240" w:lineRule="auto"/>
      </w:pPr>
      <w:r>
        <w:t>WSAC</w:t>
      </w:r>
      <w:r w:rsidR="003A6949" w:rsidRPr="00E87A54">
        <w:t>- provide facilitation, convening</w:t>
      </w:r>
      <w:r>
        <w:t xml:space="preserve"> the group</w:t>
      </w:r>
    </w:p>
    <w:p w:rsidR="003A6949" w:rsidRDefault="00E87A54" w:rsidP="003A6949">
      <w:pPr>
        <w:pStyle w:val="ListParagraph"/>
        <w:numPr>
          <w:ilvl w:val="1"/>
          <w:numId w:val="13"/>
        </w:numPr>
        <w:spacing w:after="0" w:line="240" w:lineRule="auto"/>
      </w:pPr>
      <w:r>
        <w:t>NGA staff support</w:t>
      </w:r>
    </w:p>
    <w:p w:rsidR="00E87A54" w:rsidRPr="00E87A54" w:rsidRDefault="00E87A54" w:rsidP="003A6949">
      <w:pPr>
        <w:pStyle w:val="ListParagraph"/>
        <w:numPr>
          <w:ilvl w:val="1"/>
          <w:numId w:val="13"/>
        </w:numPr>
        <w:spacing w:after="0" w:line="240" w:lineRule="auto"/>
      </w:pPr>
      <w:r>
        <w:t xml:space="preserve">Cross-state meetings </w:t>
      </w:r>
    </w:p>
    <w:p w:rsidR="003A6949" w:rsidRDefault="00E87A54" w:rsidP="003A6949">
      <w:pPr>
        <w:pStyle w:val="ListParagraph"/>
        <w:numPr>
          <w:ilvl w:val="1"/>
          <w:numId w:val="13"/>
        </w:numPr>
        <w:spacing w:after="0" w:line="240" w:lineRule="auto"/>
      </w:pPr>
      <w:r>
        <w:t>More funds for communications would be helpful</w:t>
      </w:r>
      <w:r w:rsidR="003A6949">
        <w:t xml:space="preserve"> </w:t>
      </w:r>
      <w:r>
        <w:t xml:space="preserve">because we did reply on </w:t>
      </w:r>
      <w:proofErr w:type="spellStart"/>
      <w:r w:rsidR="003A6949">
        <w:t>ReadyWA</w:t>
      </w:r>
      <w:proofErr w:type="spellEnd"/>
      <w:r w:rsidR="003A6949">
        <w:t xml:space="preserve"> </w:t>
      </w:r>
      <w:r>
        <w:t>to support some work and provide</w:t>
      </w:r>
      <w:r w:rsidR="003A6949">
        <w:t xml:space="preserve"> additional resources</w:t>
      </w:r>
    </w:p>
    <w:p w:rsidR="00BB203D" w:rsidRPr="00E87A54" w:rsidRDefault="003A6949" w:rsidP="00BB203D">
      <w:pPr>
        <w:pStyle w:val="ListParagraph"/>
        <w:numPr>
          <w:ilvl w:val="1"/>
          <w:numId w:val="13"/>
        </w:numPr>
        <w:spacing w:after="0" w:line="240" w:lineRule="auto"/>
      </w:pPr>
      <w:r>
        <w:t xml:space="preserve">Internal communication was helpful for us to stay on track and deal with “bumps” </w:t>
      </w:r>
    </w:p>
    <w:p w:rsidR="00407F4A" w:rsidRDefault="00407F4A" w:rsidP="00BB203D">
      <w:pPr>
        <w:rPr>
          <w:ins w:id="3" w:author="Messerly, Anne (WSAC)" w:date="2015-06-16T10:24:00Z"/>
          <w:b/>
          <w:u w:val="single"/>
        </w:rPr>
      </w:pPr>
    </w:p>
    <w:p w:rsidR="00BB203D" w:rsidRPr="00BB203D" w:rsidRDefault="00BB203D" w:rsidP="00BB203D">
      <w:pPr>
        <w:rPr>
          <w:b/>
          <w:u w:val="single"/>
        </w:rPr>
      </w:pPr>
      <w:r>
        <w:rPr>
          <w:b/>
          <w:u w:val="single"/>
        </w:rPr>
        <w:t>Continuation and Wrap-up</w:t>
      </w:r>
    </w:p>
    <w:p w:rsidR="0046706F" w:rsidRDefault="00BB203D" w:rsidP="0046706F">
      <w:pPr>
        <w:spacing w:after="0" w:line="240" w:lineRule="auto"/>
      </w:pPr>
      <w:r>
        <w:t>There seemed to be consensus around the room that Washington should apply for the additional $25,000 from the NGA to address the communication needs mentioned above. The Governor’s Office and OSPI in particular said this work was very important to them. The group discussed a possible cross-state convening to share lessons learned amongst the early adopter states</w:t>
      </w:r>
      <w:r w:rsidR="0046706F">
        <w:t xml:space="preserve">, and to discuss </w:t>
      </w:r>
      <w:r w:rsidR="0046706F" w:rsidRPr="00E87A54">
        <w:t xml:space="preserve">testing schedules, communications, score reporting and reactions, </w:t>
      </w:r>
      <w:ins w:id="4" w:author="Messerly, Anne (WSAC)" w:date="2015-06-16T10:25:00Z">
        <w:r w:rsidR="00407F4A">
          <w:t xml:space="preserve">and </w:t>
        </w:r>
      </w:ins>
      <w:r w:rsidR="0046706F" w:rsidRPr="00E87A54">
        <w:t>technology</w:t>
      </w:r>
      <w:ins w:id="5" w:author="Messerly, Anne (WSAC)" w:date="2015-06-16T10:25:00Z">
        <w:r w:rsidR="00407F4A">
          <w:t>.</w:t>
        </w:r>
      </w:ins>
      <w:r w:rsidR="0046706F" w:rsidRPr="00E87A54">
        <w:t xml:space="preserve"> </w:t>
      </w:r>
    </w:p>
    <w:p w:rsidR="0046706F" w:rsidRDefault="00BB203D" w:rsidP="0046706F">
      <w:pPr>
        <w:spacing w:after="0" w:line="240" w:lineRule="auto"/>
      </w:pPr>
      <w:r>
        <w:t xml:space="preserve">The NGA will get back to us on this. </w:t>
      </w:r>
    </w:p>
    <w:p w:rsidR="0046706F" w:rsidRDefault="0046706F" w:rsidP="0046706F">
      <w:pPr>
        <w:spacing w:after="0" w:line="240" w:lineRule="auto"/>
      </w:pPr>
    </w:p>
    <w:p w:rsidR="00BB203D" w:rsidRDefault="0046706F" w:rsidP="0046706F">
      <w:pPr>
        <w:spacing w:after="0" w:line="240" w:lineRule="auto"/>
      </w:pPr>
      <w:r>
        <w:t xml:space="preserve">The group decided about </w:t>
      </w:r>
      <w:r w:rsidR="00BB203D">
        <w:t>2-3 more team meetings this year sounds reasonable</w:t>
      </w:r>
    </w:p>
    <w:p w:rsidR="00BB203D" w:rsidRDefault="00BB203D" w:rsidP="0046706F">
      <w:pPr>
        <w:pStyle w:val="ListParagraph"/>
        <w:numPr>
          <w:ilvl w:val="0"/>
          <w:numId w:val="15"/>
        </w:numPr>
      </w:pPr>
      <w:r>
        <w:t xml:space="preserve">Perhaps these could be coordinated with </w:t>
      </w:r>
      <w:proofErr w:type="spellStart"/>
      <w:r>
        <w:t>ReadyWA</w:t>
      </w:r>
      <w:proofErr w:type="spellEnd"/>
      <w:r>
        <w:t xml:space="preserve"> so they are back to back</w:t>
      </w:r>
    </w:p>
    <w:p w:rsidR="00BB203D" w:rsidRDefault="00BB203D" w:rsidP="0046706F">
      <w:pPr>
        <w:pStyle w:val="ListParagraph"/>
        <w:numPr>
          <w:ilvl w:val="0"/>
          <w:numId w:val="15"/>
        </w:numPr>
      </w:pPr>
      <w:r>
        <w:t>At the very least, WSAC staff will attend both meetings to avoid overlap</w:t>
      </w:r>
    </w:p>
    <w:p w:rsidR="00BB203D" w:rsidRDefault="00BB203D" w:rsidP="0046706F">
      <w:pPr>
        <w:pStyle w:val="ListParagraph"/>
        <w:numPr>
          <w:ilvl w:val="0"/>
          <w:numId w:val="15"/>
        </w:numPr>
      </w:pPr>
      <w:r>
        <w:t xml:space="preserve">Hold one meeting the last week of August or the beginning of September </w:t>
      </w:r>
    </w:p>
    <w:p w:rsidR="00F42B80" w:rsidRPr="0046706F" w:rsidRDefault="00515304" w:rsidP="0046706F">
      <w:r>
        <w:t xml:space="preserve">WSAC staff will be in touch with you relating to </w:t>
      </w:r>
      <w:r w:rsidR="00BB203D">
        <w:t xml:space="preserve">the dates for the next meetings, and will send out Doodle Polls. </w:t>
      </w:r>
    </w:p>
    <w:p w:rsidR="00CA6C16" w:rsidRPr="00AB04E2" w:rsidRDefault="00E1522A" w:rsidP="00E1522A">
      <w:pPr>
        <w:spacing w:after="0" w:line="240" w:lineRule="auto"/>
        <w:rPr>
          <w:i/>
        </w:rPr>
      </w:pPr>
      <w:r w:rsidRPr="00AB04E2">
        <w:rPr>
          <w:i/>
        </w:rPr>
        <w:t>For questions and/or comments, please contact:</w:t>
      </w:r>
    </w:p>
    <w:p w:rsidR="00E1522A" w:rsidRPr="00A457EF" w:rsidRDefault="00E1522A" w:rsidP="00E1522A">
      <w:pPr>
        <w:spacing w:after="0" w:line="240" w:lineRule="auto"/>
      </w:pPr>
      <w:r w:rsidRPr="00A457EF">
        <w:t>Anne Messerly</w:t>
      </w:r>
    </w:p>
    <w:p w:rsidR="00E1522A" w:rsidRPr="00A457EF" w:rsidRDefault="00E1522A" w:rsidP="00E1522A">
      <w:pPr>
        <w:spacing w:after="0" w:line="240" w:lineRule="auto"/>
      </w:pPr>
      <w:r w:rsidRPr="00A457EF">
        <w:t>Washington Student Achievement Council</w:t>
      </w:r>
    </w:p>
    <w:p w:rsidR="00E1522A" w:rsidRPr="00A457EF" w:rsidRDefault="00E1522A" w:rsidP="00E1522A">
      <w:pPr>
        <w:spacing w:after="0" w:line="240" w:lineRule="auto"/>
      </w:pPr>
      <w:r w:rsidRPr="00A457EF">
        <w:t>(360) 753-7855</w:t>
      </w:r>
    </w:p>
    <w:p w:rsidR="00E1522A" w:rsidRPr="00A457EF" w:rsidRDefault="00E1522A" w:rsidP="00E1522A">
      <w:pPr>
        <w:spacing w:after="0" w:line="240" w:lineRule="auto"/>
      </w:pPr>
      <w:r w:rsidRPr="00A457EF">
        <w:t>annem@wsac.wa.gov</w:t>
      </w:r>
    </w:p>
    <w:p w:rsidR="007A514E" w:rsidRPr="00F57CB9" w:rsidRDefault="007A514E" w:rsidP="00B354C4"/>
    <w:sectPr w:rsidR="007A514E" w:rsidRPr="00F57CB9" w:rsidSect="0046706F">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0D84"/>
    <w:multiLevelType w:val="hybridMultilevel"/>
    <w:tmpl w:val="89447F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AC4B39"/>
    <w:multiLevelType w:val="hybridMultilevel"/>
    <w:tmpl w:val="2E1C6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B2BF0"/>
    <w:multiLevelType w:val="hybridMultilevel"/>
    <w:tmpl w:val="3B4C52C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D4CDC"/>
    <w:multiLevelType w:val="hybridMultilevel"/>
    <w:tmpl w:val="8F285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8A1D77"/>
    <w:multiLevelType w:val="hybridMultilevel"/>
    <w:tmpl w:val="3BFE0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A31B0C"/>
    <w:multiLevelType w:val="hybridMultilevel"/>
    <w:tmpl w:val="C36A4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C13395"/>
    <w:multiLevelType w:val="hybridMultilevel"/>
    <w:tmpl w:val="3238DFD8"/>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7F30E2"/>
    <w:multiLevelType w:val="hybridMultilevel"/>
    <w:tmpl w:val="9806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B95483"/>
    <w:multiLevelType w:val="hybridMultilevel"/>
    <w:tmpl w:val="CAAA9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13452B"/>
    <w:multiLevelType w:val="hybridMultilevel"/>
    <w:tmpl w:val="83EC8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A96DEA"/>
    <w:multiLevelType w:val="hybridMultilevel"/>
    <w:tmpl w:val="E7007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D527A8"/>
    <w:multiLevelType w:val="hybridMultilevel"/>
    <w:tmpl w:val="204C7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314F77"/>
    <w:multiLevelType w:val="hybridMultilevel"/>
    <w:tmpl w:val="B35E9C88"/>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DB11F4"/>
    <w:multiLevelType w:val="hybridMultilevel"/>
    <w:tmpl w:val="F0E87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787899"/>
    <w:multiLevelType w:val="hybridMultilevel"/>
    <w:tmpl w:val="ABB02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2"/>
  </w:num>
  <w:num w:numId="5">
    <w:abstractNumId w:val="6"/>
  </w:num>
  <w:num w:numId="6">
    <w:abstractNumId w:val="12"/>
  </w:num>
  <w:num w:numId="7">
    <w:abstractNumId w:val="4"/>
  </w:num>
  <w:num w:numId="8">
    <w:abstractNumId w:val="14"/>
  </w:num>
  <w:num w:numId="9">
    <w:abstractNumId w:val="0"/>
  </w:num>
  <w:num w:numId="10">
    <w:abstractNumId w:val="11"/>
  </w:num>
  <w:num w:numId="11">
    <w:abstractNumId w:val="7"/>
  </w:num>
  <w:num w:numId="12">
    <w:abstractNumId w:val="13"/>
  </w:num>
  <w:num w:numId="13">
    <w:abstractNumId w:val="9"/>
  </w:num>
  <w:num w:numId="14">
    <w:abstractNumId w:val="1"/>
  </w:num>
  <w:num w:numId="15">
    <w:abstractNumId w:val="10"/>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sserly, Anne (WSAC)">
    <w15:presenceInfo w15:providerId="AD" w15:userId="S-1-5-21-1844237615-1844823847-839522115-51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55C"/>
    <w:rsid w:val="0000600F"/>
    <w:rsid w:val="00014AD4"/>
    <w:rsid w:val="000318BB"/>
    <w:rsid w:val="0003283A"/>
    <w:rsid w:val="000353D8"/>
    <w:rsid w:val="000429A9"/>
    <w:rsid w:val="00044B63"/>
    <w:rsid w:val="000477AC"/>
    <w:rsid w:val="000639FE"/>
    <w:rsid w:val="00083B10"/>
    <w:rsid w:val="00084829"/>
    <w:rsid w:val="00090EA4"/>
    <w:rsid w:val="000949D9"/>
    <w:rsid w:val="000A7577"/>
    <w:rsid w:val="000B3BFE"/>
    <w:rsid w:val="000C11D2"/>
    <w:rsid w:val="000D0987"/>
    <w:rsid w:val="000E75A0"/>
    <w:rsid w:val="000F1663"/>
    <w:rsid w:val="000F2E65"/>
    <w:rsid w:val="000F6BC2"/>
    <w:rsid w:val="000F6F9F"/>
    <w:rsid w:val="0011412E"/>
    <w:rsid w:val="0011445A"/>
    <w:rsid w:val="00124A5B"/>
    <w:rsid w:val="00163FEC"/>
    <w:rsid w:val="0016658A"/>
    <w:rsid w:val="0017420A"/>
    <w:rsid w:val="00183023"/>
    <w:rsid w:val="0019105E"/>
    <w:rsid w:val="001E42E9"/>
    <w:rsid w:val="001F124A"/>
    <w:rsid w:val="00202E33"/>
    <w:rsid w:val="00223003"/>
    <w:rsid w:val="00242939"/>
    <w:rsid w:val="002715C5"/>
    <w:rsid w:val="00272EDC"/>
    <w:rsid w:val="00281A71"/>
    <w:rsid w:val="00283D35"/>
    <w:rsid w:val="002A0EFA"/>
    <w:rsid w:val="002A7305"/>
    <w:rsid w:val="002D509D"/>
    <w:rsid w:val="002D712C"/>
    <w:rsid w:val="002E58A8"/>
    <w:rsid w:val="002F0579"/>
    <w:rsid w:val="002F2756"/>
    <w:rsid w:val="00302EAF"/>
    <w:rsid w:val="00315601"/>
    <w:rsid w:val="003375FD"/>
    <w:rsid w:val="00341BA1"/>
    <w:rsid w:val="00350CAB"/>
    <w:rsid w:val="003510D7"/>
    <w:rsid w:val="0036756B"/>
    <w:rsid w:val="0037694D"/>
    <w:rsid w:val="00385EDD"/>
    <w:rsid w:val="003A3BBF"/>
    <w:rsid w:val="003A6949"/>
    <w:rsid w:val="003B49EF"/>
    <w:rsid w:val="003C3AF1"/>
    <w:rsid w:val="003C4E61"/>
    <w:rsid w:val="003D0333"/>
    <w:rsid w:val="003E1D55"/>
    <w:rsid w:val="004014CD"/>
    <w:rsid w:val="00407F4A"/>
    <w:rsid w:val="0042638C"/>
    <w:rsid w:val="00427336"/>
    <w:rsid w:val="00432288"/>
    <w:rsid w:val="004514D3"/>
    <w:rsid w:val="004546EA"/>
    <w:rsid w:val="004569C7"/>
    <w:rsid w:val="00457E27"/>
    <w:rsid w:val="00464117"/>
    <w:rsid w:val="0046706F"/>
    <w:rsid w:val="00474819"/>
    <w:rsid w:val="00487D14"/>
    <w:rsid w:val="004A4012"/>
    <w:rsid w:val="004A4087"/>
    <w:rsid w:val="004A73F1"/>
    <w:rsid w:val="004B6A0C"/>
    <w:rsid w:val="004C5861"/>
    <w:rsid w:val="004C771B"/>
    <w:rsid w:val="004E44E7"/>
    <w:rsid w:val="004E5EE2"/>
    <w:rsid w:val="004F74A6"/>
    <w:rsid w:val="00515304"/>
    <w:rsid w:val="00520CC3"/>
    <w:rsid w:val="0052497F"/>
    <w:rsid w:val="00530E85"/>
    <w:rsid w:val="00533D2F"/>
    <w:rsid w:val="0054060C"/>
    <w:rsid w:val="00553E77"/>
    <w:rsid w:val="0057540D"/>
    <w:rsid w:val="00583D17"/>
    <w:rsid w:val="005858BB"/>
    <w:rsid w:val="00592555"/>
    <w:rsid w:val="005962A3"/>
    <w:rsid w:val="005B3151"/>
    <w:rsid w:val="005B36B6"/>
    <w:rsid w:val="005D0FBF"/>
    <w:rsid w:val="005E7CEA"/>
    <w:rsid w:val="00602AF4"/>
    <w:rsid w:val="00607D5B"/>
    <w:rsid w:val="006132CB"/>
    <w:rsid w:val="00617C5F"/>
    <w:rsid w:val="006223AB"/>
    <w:rsid w:val="006349F5"/>
    <w:rsid w:val="00666FA9"/>
    <w:rsid w:val="006713BA"/>
    <w:rsid w:val="00677B5B"/>
    <w:rsid w:val="006B6F6E"/>
    <w:rsid w:val="006C482F"/>
    <w:rsid w:val="006D15E6"/>
    <w:rsid w:val="006F02E0"/>
    <w:rsid w:val="006F5416"/>
    <w:rsid w:val="007162CD"/>
    <w:rsid w:val="007253A3"/>
    <w:rsid w:val="007344A6"/>
    <w:rsid w:val="00754722"/>
    <w:rsid w:val="0076361A"/>
    <w:rsid w:val="00774897"/>
    <w:rsid w:val="0078317F"/>
    <w:rsid w:val="007850BD"/>
    <w:rsid w:val="00786D59"/>
    <w:rsid w:val="007A514E"/>
    <w:rsid w:val="007C081B"/>
    <w:rsid w:val="007D4DCA"/>
    <w:rsid w:val="0080499A"/>
    <w:rsid w:val="00806A1D"/>
    <w:rsid w:val="00814A22"/>
    <w:rsid w:val="00855C03"/>
    <w:rsid w:val="0087055C"/>
    <w:rsid w:val="008B0BCC"/>
    <w:rsid w:val="008C493A"/>
    <w:rsid w:val="008E4863"/>
    <w:rsid w:val="008E4949"/>
    <w:rsid w:val="008F72EA"/>
    <w:rsid w:val="00914BED"/>
    <w:rsid w:val="00917529"/>
    <w:rsid w:val="009259E2"/>
    <w:rsid w:val="00947D8D"/>
    <w:rsid w:val="009516B9"/>
    <w:rsid w:val="009635C6"/>
    <w:rsid w:val="0097124B"/>
    <w:rsid w:val="0097332B"/>
    <w:rsid w:val="009740A3"/>
    <w:rsid w:val="009A64DB"/>
    <w:rsid w:val="00A02D42"/>
    <w:rsid w:val="00A25F72"/>
    <w:rsid w:val="00A407CE"/>
    <w:rsid w:val="00A41BA0"/>
    <w:rsid w:val="00A4510B"/>
    <w:rsid w:val="00A457EF"/>
    <w:rsid w:val="00A57C71"/>
    <w:rsid w:val="00A87B42"/>
    <w:rsid w:val="00AB04E2"/>
    <w:rsid w:val="00AB1BEE"/>
    <w:rsid w:val="00AC3A8F"/>
    <w:rsid w:val="00AD5303"/>
    <w:rsid w:val="00AD7F7A"/>
    <w:rsid w:val="00AE1537"/>
    <w:rsid w:val="00AE6DB9"/>
    <w:rsid w:val="00AF3271"/>
    <w:rsid w:val="00AF66DE"/>
    <w:rsid w:val="00B04036"/>
    <w:rsid w:val="00B225B3"/>
    <w:rsid w:val="00B26790"/>
    <w:rsid w:val="00B354C4"/>
    <w:rsid w:val="00B7002E"/>
    <w:rsid w:val="00B73454"/>
    <w:rsid w:val="00B830FA"/>
    <w:rsid w:val="00B85754"/>
    <w:rsid w:val="00B96B8F"/>
    <w:rsid w:val="00BB203D"/>
    <w:rsid w:val="00BC1D3F"/>
    <w:rsid w:val="00BE4F47"/>
    <w:rsid w:val="00BF23B2"/>
    <w:rsid w:val="00BF26A5"/>
    <w:rsid w:val="00BF375E"/>
    <w:rsid w:val="00BF5249"/>
    <w:rsid w:val="00C208BA"/>
    <w:rsid w:val="00C20ADC"/>
    <w:rsid w:val="00C23C3F"/>
    <w:rsid w:val="00C26AA2"/>
    <w:rsid w:val="00C50CDD"/>
    <w:rsid w:val="00C55E07"/>
    <w:rsid w:val="00C5783B"/>
    <w:rsid w:val="00C7332E"/>
    <w:rsid w:val="00C96258"/>
    <w:rsid w:val="00CA6C16"/>
    <w:rsid w:val="00CD1600"/>
    <w:rsid w:val="00CD6D4E"/>
    <w:rsid w:val="00CE3CE7"/>
    <w:rsid w:val="00CE709C"/>
    <w:rsid w:val="00CF2F28"/>
    <w:rsid w:val="00D02CAF"/>
    <w:rsid w:val="00D31DDF"/>
    <w:rsid w:val="00D376DC"/>
    <w:rsid w:val="00D41F56"/>
    <w:rsid w:val="00D44D28"/>
    <w:rsid w:val="00D46221"/>
    <w:rsid w:val="00D47492"/>
    <w:rsid w:val="00D565C4"/>
    <w:rsid w:val="00D66392"/>
    <w:rsid w:val="00D745D8"/>
    <w:rsid w:val="00D945D9"/>
    <w:rsid w:val="00DA25E4"/>
    <w:rsid w:val="00DC35BF"/>
    <w:rsid w:val="00DE6C2B"/>
    <w:rsid w:val="00DF1DEF"/>
    <w:rsid w:val="00E01E4A"/>
    <w:rsid w:val="00E1522A"/>
    <w:rsid w:val="00E54D1E"/>
    <w:rsid w:val="00E551CC"/>
    <w:rsid w:val="00E6271A"/>
    <w:rsid w:val="00E62993"/>
    <w:rsid w:val="00E71BB5"/>
    <w:rsid w:val="00E87A54"/>
    <w:rsid w:val="00E90F8E"/>
    <w:rsid w:val="00E96E58"/>
    <w:rsid w:val="00EA0B2B"/>
    <w:rsid w:val="00EB16CC"/>
    <w:rsid w:val="00EB278A"/>
    <w:rsid w:val="00EC084D"/>
    <w:rsid w:val="00EC3BAE"/>
    <w:rsid w:val="00EC5702"/>
    <w:rsid w:val="00EE46FB"/>
    <w:rsid w:val="00F05E57"/>
    <w:rsid w:val="00F069B9"/>
    <w:rsid w:val="00F31197"/>
    <w:rsid w:val="00F42B80"/>
    <w:rsid w:val="00F46A80"/>
    <w:rsid w:val="00F57CB9"/>
    <w:rsid w:val="00F6388B"/>
    <w:rsid w:val="00F63A52"/>
    <w:rsid w:val="00F66C1F"/>
    <w:rsid w:val="00F72CE2"/>
    <w:rsid w:val="00F85E10"/>
    <w:rsid w:val="00FC0293"/>
    <w:rsid w:val="00FC6110"/>
    <w:rsid w:val="00FD0A9C"/>
    <w:rsid w:val="00FD4FE1"/>
    <w:rsid w:val="00FF6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66C18EB-C541-4ECA-8408-32E71C443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55C"/>
  </w:style>
  <w:style w:type="paragraph" w:styleId="Heading2">
    <w:name w:val="heading 2"/>
    <w:basedOn w:val="Normal"/>
    <w:next w:val="Normal"/>
    <w:link w:val="Heading2Char"/>
    <w:uiPriority w:val="9"/>
    <w:unhideWhenUsed/>
    <w:qFormat/>
    <w:rsid w:val="00F311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unhideWhenUsed/>
    <w:rsid w:val="00A57C71"/>
    <w:rPr>
      <w:color w:val="0000FF"/>
      <w:u w:val="single"/>
    </w:rPr>
  </w:style>
  <w:style w:type="character" w:customStyle="1" w:styleId="Heading2Char">
    <w:name w:val="Heading 2 Char"/>
    <w:basedOn w:val="DefaultParagraphFont"/>
    <w:link w:val="Heading2"/>
    <w:uiPriority w:val="9"/>
    <w:rsid w:val="00F31197"/>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1141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374192">
      <w:bodyDiv w:val="1"/>
      <w:marLeft w:val="0"/>
      <w:marRight w:val="0"/>
      <w:marTop w:val="0"/>
      <w:marBottom w:val="0"/>
      <w:divBdr>
        <w:top w:val="none" w:sz="0" w:space="0" w:color="auto"/>
        <w:left w:val="none" w:sz="0" w:space="0" w:color="auto"/>
        <w:bottom w:val="none" w:sz="0" w:space="0" w:color="auto"/>
        <w:right w:val="none" w:sz="0" w:space="0" w:color="auto"/>
      </w:divBdr>
      <w:divsChild>
        <w:div w:id="287860598">
          <w:marLeft w:val="1339"/>
          <w:marRight w:val="0"/>
          <w:marTop w:val="120"/>
          <w:marBottom w:val="240"/>
          <w:divBdr>
            <w:top w:val="none" w:sz="0" w:space="0" w:color="auto"/>
            <w:left w:val="none" w:sz="0" w:space="0" w:color="auto"/>
            <w:bottom w:val="none" w:sz="0" w:space="0" w:color="auto"/>
            <w:right w:val="none" w:sz="0" w:space="0" w:color="auto"/>
          </w:divBdr>
        </w:div>
        <w:div w:id="381902053">
          <w:marLeft w:val="1339"/>
          <w:marRight w:val="0"/>
          <w:marTop w:val="120"/>
          <w:marBottom w:val="240"/>
          <w:divBdr>
            <w:top w:val="none" w:sz="0" w:space="0" w:color="auto"/>
            <w:left w:val="none" w:sz="0" w:space="0" w:color="auto"/>
            <w:bottom w:val="none" w:sz="0" w:space="0" w:color="auto"/>
            <w:right w:val="none" w:sz="0" w:space="0" w:color="auto"/>
          </w:divBdr>
        </w:div>
        <w:div w:id="689258713">
          <w:marLeft w:val="2390"/>
          <w:marRight w:val="0"/>
          <w:marTop w:val="77"/>
          <w:marBottom w:val="240"/>
          <w:divBdr>
            <w:top w:val="none" w:sz="0" w:space="0" w:color="auto"/>
            <w:left w:val="none" w:sz="0" w:space="0" w:color="auto"/>
            <w:bottom w:val="none" w:sz="0" w:space="0" w:color="auto"/>
            <w:right w:val="none" w:sz="0" w:space="0" w:color="auto"/>
          </w:divBdr>
        </w:div>
        <w:div w:id="784033884">
          <w:marLeft w:val="1339"/>
          <w:marRight w:val="0"/>
          <w:marTop w:val="120"/>
          <w:marBottom w:val="240"/>
          <w:divBdr>
            <w:top w:val="none" w:sz="0" w:space="0" w:color="auto"/>
            <w:left w:val="none" w:sz="0" w:space="0" w:color="auto"/>
            <w:bottom w:val="none" w:sz="0" w:space="0" w:color="auto"/>
            <w:right w:val="none" w:sz="0" w:space="0" w:color="auto"/>
          </w:divBdr>
        </w:div>
        <w:div w:id="1290628255">
          <w:marLeft w:val="2390"/>
          <w:marRight w:val="0"/>
          <w:marTop w:val="77"/>
          <w:marBottom w:val="240"/>
          <w:divBdr>
            <w:top w:val="none" w:sz="0" w:space="0" w:color="auto"/>
            <w:left w:val="none" w:sz="0" w:space="0" w:color="auto"/>
            <w:bottom w:val="none" w:sz="0" w:space="0" w:color="auto"/>
            <w:right w:val="none" w:sz="0" w:space="0" w:color="auto"/>
          </w:divBdr>
        </w:div>
        <w:div w:id="1360624221">
          <w:marLeft w:val="1714"/>
          <w:marRight w:val="0"/>
          <w:marTop w:val="91"/>
          <w:marBottom w:val="240"/>
          <w:divBdr>
            <w:top w:val="none" w:sz="0" w:space="0" w:color="auto"/>
            <w:left w:val="none" w:sz="0" w:space="0" w:color="auto"/>
            <w:bottom w:val="none" w:sz="0" w:space="0" w:color="auto"/>
            <w:right w:val="none" w:sz="0" w:space="0" w:color="auto"/>
          </w:divBdr>
        </w:div>
        <w:div w:id="1635139985">
          <w:marLeft w:val="1814"/>
          <w:marRight w:val="0"/>
          <w:marTop w:val="91"/>
          <w:marBottom w:val="240"/>
          <w:divBdr>
            <w:top w:val="none" w:sz="0" w:space="0" w:color="auto"/>
            <w:left w:val="none" w:sz="0" w:space="0" w:color="auto"/>
            <w:bottom w:val="none" w:sz="0" w:space="0" w:color="auto"/>
            <w:right w:val="none" w:sz="0" w:space="0" w:color="auto"/>
          </w:divBdr>
        </w:div>
        <w:div w:id="1881089126">
          <w:marLeft w:val="1814"/>
          <w:marRight w:val="0"/>
          <w:marTop w:val="91"/>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mprovingstudentlearningatscale.wikispaces.com/file/view/Final%20Report%20Template.pdf/553603646/Final%20Report%20Templat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mprovingstudentlearningatscale.wikispaces.com/January+6+Meetin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17EF3-53B6-4AC9-8799-A464A2DC4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1215</Words>
  <Characters>6930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8129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Messerly, Anne (WSAC)</dc:creator>
  <cp:lastModifiedBy>Messerly, Anne (WSAC)</cp:lastModifiedBy>
  <cp:revision>9</cp:revision>
  <dcterms:created xsi:type="dcterms:W3CDTF">2015-06-10T16:45:00Z</dcterms:created>
  <dcterms:modified xsi:type="dcterms:W3CDTF">2015-06-16T18:23:00Z</dcterms:modified>
</cp:coreProperties>
</file>